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52DAA" w14:textId="77777777" w:rsidR="002A1316" w:rsidRPr="00ED71F6" w:rsidRDefault="002A1316">
      <w:pPr>
        <w:pStyle w:val="Title"/>
        <w:rPr>
          <w:rFonts w:asciiTheme="minorHAnsi" w:hAnsiTheme="minorHAnsi" w:cstheme="minorHAnsi"/>
          <w:sz w:val="22"/>
          <w:szCs w:val="22"/>
        </w:rPr>
      </w:pPr>
      <w:r w:rsidRPr="00ED71F6">
        <w:rPr>
          <w:rFonts w:asciiTheme="minorHAnsi" w:hAnsiTheme="minorHAnsi" w:cstheme="minorHAnsi"/>
          <w:sz w:val="22"/>
          <w:szCs w:val="22"/>
        </w:rPr>
        <w:t xml:space="preserve">Statutory Accounting Principles </w:t>
      </w:r>
      <w:r w:rsidR="00C6544D" w:rsidRPr="00ED71F6">
        <w:rPr>
          <w:rFonts w:asciiTheme="minorHAnsi" w:hAnsiTheme="minorHAnsi" w:cstheme="minorHAnsi"/>
          <w:sz w:val="22"/>
          <w:szCs w:val="22"/>
        </w:rPr>
        <w:t xml:space="preserve">(E) </w:t>
      </w:r>
      <w:r w:rsidRPr="00ED71F6">
        <w:rPr>
          <w:rFonts w:asciiTheme="minorHAnsi" w:hAnsiTheme="minorHAnsi" w:cstheme="minorHAnsi"/>
          <w:sz w:val="22"/>
          <w:szCs w:val="22"/>
        </w:rPr>
        <w:t>Working Group</w:t>
      </w:r>
    </w:p>
    <w:p w14:paraId="5E8586D5" w14:textId="77777777" w:rsidR="002A1316" w:rsidRPr="00ED71F6" w:rsidRDefault="002A1316">
      <w:pPr>
        <w:jc w:val="center"/>
        <w:rPr>
          <w:rFonts w:asciiTheme="minorHAnsi" w:hAnsiTheme="minorHAnsi" w:cstheme="minorHAnsi"/>
          <w:b/>
          <w:sz w:val="22"/>
          <w:szCs w:val="22"/>
        </w:rPr>
      </w:pPr>
      <w:r w:rsidRPr="00ED71F6">
        <w:rPr>
          <w:rFonts w:asciiTheme="minorHAnsi" w:hAnsiTheme="minorHAnsi" w:cstheme="minorHAnsi"/>
          <w:b/>
          <w:sz w:val="22"/>
          <w:szCs w:val="22"/>
        </w:rPr>
        <w:t>Maintenance Agenda Submission Form</w:t>
      </w:r>
    </w:p>
    <w:p w14:paraId="43927C70" w14:textId="77777777" w:rsidR="002A1316" w:rsidRPr="00ED71F6" w:rsidRDefault="002A1316">
      <w:pPr>
        <w:jc w:val="center"/>
        <w:rPr>
          <w:rFonts w:asciiTheme="minorHAnsi" w:hAnsiTheme="minorHAnsi" w:cstheme="minorHAnsi"/>
          <w:b/>
          <w:sz w:val="22"/>
          <w:szCs w:val="22"/>
        </w:rPr>
      </w:pPr>
      <w:r w:rsidRPr="00ED71F6">
        <w:rPr>
          <w:rFonts w:asciiTheme="minorHAnsi" w:hAnsiTheme="minorHAnsi" w:cstheme="minorHAnsi"/>
          <w:b/>
          <w:sz w:val="22"/>
          <w:szCs w:val="22"/>
        </w:rPr>
        <w:t>Form A</w:t>
      </w:r>
    </w:p>
    <w:p w14:paraId="65BCA41C" w14:textId="77777777" w:rsidR="002A1316" w:rsidRPr="00ED71F6" w:rsidRDefault="002A1316">
      <w:pPr>
        <w:pStyle w:val="Heading2"/>
        <w:jc w:val="center"/>
        <w:rPr>
          <w:rFonts w:asciiTheme="minorHAnsi" w:hAnsiTheme="minorHAnsi" w:cstheme="minorHAnsi"/>
          <w:sz w:val="22"/>
          <w:szCs w:val="22"/>
        </w:rPr>
      </w:pPr>
    </w:p>
    <w:p w14:paraId="10F0B4B2" w14:textId="6F9E57A6" w:rsidR="002A1316" w:rsidRPr="00ED71F6" w:rsidRDefault="002A1316" w:rsidP="00B30CA0">
      <w:pPr>
        <w:pStyle w:val="Heading2"/>
        <w:rPr>
          <w:rFonts w:asciiTheme="minorHAnsi" w:hAnsiTheme="minorHAnsi" w:cstheme="minorHAnsi"/>
          <w:b/>
          <w:sz w:val="22"/>
          <w:szCs w:val="22"/>
          <w:highlight w:val="yellow"/>
        </w:rPr>
      </w:pPr>
      <w:r w:rsidRPr="00ED71F6">
        <w:rPr>
          <w:rFonts w:asciiTheme="minorHAnsi" w:hAnsiTheme="minorHAnsi" w:cstheme="minorHAnsi"/>
          <w:b/>
          <w:sz w:val="22"/>
          <w:szCs w:val="22"/>
        </w:rPr>
        <w:t>Issue:</w:t>
      </w:r>
      <w:r w:rsidR="00EC61F1" w:rsidRPr="00ED71F6">
        <w:rPr>
          <w:rFonts w:asciiTheme="minorHAnsi" w:hAnsiTheme="minorHAnsi" w:cstheme="minorHAnsi"/>
          <w:b/>
          <w:sz w:val="22"/>
          <w:szCs w:val="22"/>
        </w:rPr>
        <w:t xml:space="preserve"> </w:t>
      </w:r>
      <w:r w:rsidR="003B0119" w:rsidRPr="00ED71F6">
        <w:rPr>
          <w:rFonts w:asciiTheme="minorHAnsi" w:hAnsiTheme="minorHAnsi" w:cstheme="minorHAnsi"/>
          <w:b/>
          <w:sz w:val="22"/>
          <w:szCs w:val="22"/>
        </w:rPr>
        <w:t xml:space="preserve">ASU </w:t>
      </w:r>
      <w:r w:rsidR="00E27661" w:rsidRPr="00ED71F6">
        <w:rPr>
          <w:rFonts w:asciiTheme="minorHAnsi" w:hAnsiTheme="minorHAnsi" w:cstheme="minorHAnsi"/>
          <w:b/>
          <w:sz w:val="22"/>
          <w:szCs w:val="22"/>
        </w:rPr>
        <w:t>2019-12</w:t>
      </w:r>
      <w:r w:rsidR="00956815" w:rsidRPr="00ED71F6">
        <w:rPr>
          <w:rFonts w:asciiTheme="minorHAnsi" w:hAnsiTheme="minorHAnsi" w:cstheme="minorHAnsi"/>
          <w:b/>
          <w:sz w:val="22"/>
          <w:szCs w:val="22"/>
        </w:rPr>
        <w:t>,</w:t>
      </w:r>
      <w:r w:rsidR="003B0119" w:rsidRPr="00ED71F6">
        <w:rPr>
          <w:rFonts w:asciiTheme="minorHAnsi" w:hAnsiTheme="minorHAnsi" w:cstheme="minorHAnsi"/>
          <w:b/>
          <w:sz w:val="22"/>
          <w:szCs w:val="22"/>
        </w:rPr>
        <w:t xml:space="preserve"> </w:t>
      </w:r>
      <w:r w:rsidR="00E27661" w:rsidRPr="00ED71F6">
        <w:rPr>
          <w:rFonts w:asciiTheme="minorHAnsi" w:hAnsiTheme="minorHAnsi" w:cstheme="minorHAnsi"/>
          <w:b/>
          <w:sz w:val="22"/>
          <w:szCs w:val="22"/>
        </w:rPr>
        <w:t>Simplifying the Accounting for Income Taxes</w:t>
      </w:r>
    </w:p>
    <w:p w14:paraId="7D50C110" w14:textId="77777777" w:rsidR="00B30CA0" w:rsidRPr="00ED71F6" w:rsidRDefault="00B30CA0" w:rsidP="00B30CA0">
      <w:pPr>
        <w:rPr>
          <w:rFonts w:asciiTheme="minorHAnsi" w:hAnsiTheme="minorHAnsi" w:cstheme="minorHAnsi"/>
          <w:sz w:val="22"/>
          <w:szCs w:val="22"/>
          <w:highlight w:val="yellow"/>
        </w:rPr>
      </w:pPr>
    </w:p>
    <w:p w14:paraId="1E0B900E" w14:textId="77777777" w:rsidR="002A1316" w:rsidRPr="00ED71F6" w:rsidRDefault="002A1316" w:rsidP="00B30CA0">
      <w:pPr>
        <w:jc w:val="both"/>
        <w:rPr>
          <w:rFonts w:asciiTheme="minorHAnsi" w:hAnsiTheme="minorHAnsi" w:cstheme="minorHAnsi"/>
          <w:b/>
          <w:sz w:val="22"/>
          <w:szCs w:val="22"/>
        </w:rPr>
      </w:pPr>
      <w:r w:rsidRPr="00ED71F6">
        <w:rPr>
          <w:rFonts w:asciiTheme="minorHAnsi" w:hAnsiTheme="minorHAnsi" w:cstheme="minorHAnsi"/>
          <w:b/>
          <w:sz w:val="22"/>
          <w:szCs w:val="22"/>
        </w:rPr>
        <w:t>Check (applicable entity):</w:t>
      </w:r>
    </w:p>
    <w:p w14:paraId="3CA22BB3" w14:textId="77777777" w:rsidR="006B37DD" w:rsidRPr="00ED71F6" w:rsidRDefault="006B37DD" w:rsidP="006B37DD">
      <w:pPr>
        <w:tabs>
          <w:tab w:val="center" w:pos="4455"/>
          <w:tab w:val="center" w:pos="5886"/>
          <w:tab w:val="center" w:pos="7326"/>
        </w:tabs>
        <w:jc w:val="both"/>
        <w:rPr>
          <w:rFonts w:asciiTheme="minorHAnsi" w:hAnsiTheme="minorHAnsi" w:cstheme="minorHAnsi"/>
          <w:sz w:val="22"/>
          <w:szCs w:val="22"/>
        </w:rPr>
      </w:pPr>
      <w:r w:rsidRPr="00ED71F6">
        <w:rPr>
          <w:rFonts w:asciiTheme="minorHAnsi" w:hAnsiTheme="minorHAnsi" w:cstheme="minorHAnsi"/>
          <w:sz w:val="22"/>
          <w:szCs w:val="22"/>
        </w:rPr>
        <w:tab/>
        <w:t>P/C</w:t>
      </w:r>
      <w:r w:rsidRPr="00ED71F6">
        <w:rPr>
          <w:rFonts w:asciiTheme="minorHAnsi" w:hAnsiTheme="minorHAnsi" w:cstheme="minorHAnsi"/>
          <w:sz w:val="22"/>
          <w:szCs w:val="22"/>
        </w:rPr>
        <w:tab/>
        <w:t>Life</w:t>
      </w:r>
      <w:r w:rsidRPr="00ED71F6">
        <w:rPr>
          <w:rFonts w:asciiTheme="minorHAnsi" w:hAnsiTheme="minorHAnsi" w:cstheme="minorHAnsi"/>
          <w:sz w:val="22"/>
          <w:szCs w:val="22"/>
        </w:rPr>
        <w:tab/>
        <w:t>Health</w:t>
      </w:r>
    </w:p>
    <w:p w14:paraId="347337DD" w14:textId="77777777" w:rsidR="002A1316" w:rsidRPr="00ED71F6" w:rsidRDefault="002A1316" w:rsidP="00B30CA0">
      <w:pPr>
        <w:ind w:firstLine="720"/>
        <w:jc w:val="both"/>
        <w:rPr>
          <w:rFonts w:asciiTheme="minorHAnsi" w:hAnsiTheme="minorHAnsi" w:cstheme="minorHAnsi"/>
          <w:sz w:val="22"/>
          <w:szCs w:val="22"/>
        </w:rPr>
      </w:pPr>
      <w:r w:rsidRPr="00ED71F6">
        <w:rPr>
          <w:rFonts w:asciiTheme="minorHAnsi" w:hAnsiTheme="minorHAnsi" w:cstheme="minorHAnsi"/>
          <w:sz w:val="22"/>
          <w:szCs w:val="22"/>
        </w:rPr>
        <w:t>Modification of existing SSAP</w:t>
      </w:r>
      <w:r w:rsidRPr="00ED71F6">
        <w:rPr>
          <w:rFonts w:asciiTheme="minorHAnsi" w:hAnsiTheme="minorHAnsi" w:cstheme="minorHAnsi"/>
          <w:sz w:val="22"/>
          <w:szCs w:val="22"/>
        </w:rPr>
        <w:tab/>
      </w:r>
      <w:r w:rsidRPr="00ED71F6">
        <w:rPr>
          <w:rFonts w:asciiTheme="minorHAnsi" w:hAnsiTheme="minorHAnsi" w:cstheme="minorHAnsi"/>
          <w:sz w:val="22"/>
          <w:szCs w:val="22"/>
        </w:rPr>
        <w:tab/>
      </w:r>
      <w:r w:rsidRPr="00ED71F6">
        <w:rPr>
          <w:rFonts w:asciiTheme="minorHAnsi" w:hAnsiTheme="minorHAnsi" w:cstheme="minorHAnsi"/>
          <w:sz w:val="22"/>
          <w:szCs w:val="22"/>
        </w:rPr>
        <w:fldChar w:fldCharType="begin">
          <w:ffData>
            <w:name w:val="Check1"/>
            <w:enabled/>
            <w:calcOnExit w:val="0"/>
            <w:checkBox>
              <w:sizeAuto/>
              <w:default w:val="1"/>
            </w:checkBox>
          </w:ffData>
        </w:fldChar>
      </w:r>
      <w:bookmarkStart w:id="0" w:name="Check1"/>
      <w:r w:rsidRPr="00ED71F6">
        <w:rPr>
          <w:rFonts w:asciiTheme="minorHAnsi" w:hAnsiTheme="minorHAnsi" w:cstheme="minorHAnsi"/>
          <w:sz w:val="22"/>
          <w:szCs w:val="22"/>
        </w:rPr>
        <w:instrText xml:space="preserve"> FORMCHECKBOX </w:instrText>
      </w:r>
      <w:r w:rsidRPr="00ED71F6">
        <w:rPr>
          <w:rFonts w:asciiTheme="minorHAnsi" w:hAnsiTheme="minorHAnsi" w:cstheme="minorHAnsi"/>
          <w:sz w:val="22"/>
          <w:szCs w:val="22"/>
        </w:rPr>
      </w:r>
      <w:r w:rsidRPr="00ED71F6">
        <w:rPr>
          <w:rFonts w:asciiTheme="minorHAnsi" w:hAnsiTheme="minorHAnsi" w:cstheme="minorHAnsi"/>
          <w:sz w:val="22"/>
          <w:szCs w:val="22"/>
        </w:rPr>
        <w:fldChar w:fldCharType="separate"/>
      </w:r>
      <w:r w:rsidRPr="00ED71F6">
        <w:rPr>
          <w:rFonts w:asciiTheme="minorHAnsi" w:hAnsiTheme="minorHAnsi" w:cstheme="minorHAnsi"/>
          <w:sz w:val="22"/>
          <w:szCs w:val="22"/>
        </w:rPr>
        <w:fldChar w:fldCharType="end"/>
      </w:r>
      <w:bookmarkEnd w:id="0"/>
      <w:r w:rsidRPr="00ED71F6">
        <w:rPr>
          <w:rFonts w:asciiTheme="minorHAnsi" w:hAnsiTheme="minorHAnsi" w:cstheme="minorHAnsi"/>
          <w:sz w:val="22"/>
          <w:szCs w:val="22"/>
        </w:rPr>
        <w:tab/>
      </w:r>
      <w:r w:rsidRPr="00ED71F6">
        <w:rPr>
          <w:rFonts w:asciiTheme="minorHAnsi" w:hAnsiTheme="minorHAnsi" w:cstheme="minorHAnsi"/>
          <w:sz w:val="22"/>
          <w:szCs w:val="22"/>
        </w:rPr>
        <w:tab/>
      </w:r>
      <w:r w:rsidRPr="00ED71F6">
        <w:rPr>
          <w:rFonts w:asciiTheme="minorHAnsi" w:hAnsiTheme="minorHAnsi" w:cstheme="minorHAnsi"/>
          <w:sz w:val="22"/>
          <w:szCs w:val="22"/>
        </w:rPr>
        <w:fldChar w:fldCharType="begin">
          <w:ffData>
            <w:name w:val=""/>
            <w:enabled/>
            <w:calcOnExit w:val="0"/>
            <w:checkBox>
              <w:sizeAuto/>
              <w:default w:val="1"/>
            </w:checkBox>
          </w:ffData>
        </w:fldChar>
      </w:r>
      <w:r w:rsidRPr="00ED71F6">
        <w:rPr>
          <w:rFonts w:asciiTheme="minorHAnsi" w:hAnsiTheme="minorHAnsi" w:cstheme="minorHAnsi"/>
          <w:sz w:val="22"/>
          <w:szCs w:val="22"/>
        </w:rPr>
        <w:instrText xml:space="preserve"> FORMCHECKBOX </w:instrText>
      </w:r>
      <w:r w:rsidRPr="00ED71F6">
        <w:rPr>
          <w:rFonts w:asciiTheme="minorHAnsi" w:hAnsiTheme="minorHAnsi" w:cstheme="minorHAnsi"/>
          <w:sz w:val="22"/>
          <w:szCs w:val="22"/>
        </w:rPr>
      </w:r>
      <w:r w:rsidRPr="00ED71F6">
        <w:rPr>
          <w:rFonts w:asciiTheme="minorHAnsi" w:hAnsiTheme="minorHAnsi" w:cstheme="minorHAnsi"/>
          <w:sz w:val="22"/>
          <w:szCs w:val="22"/>
        </w:rPr>
        <w:fldChar w:fldCharType="separate"/>
      </w:r>
      <w:r w:rsidRPr="00ED71F6">
        <w:rPr>
          <w:rFonts w:asciiTheme="minorHAnsi" w:hAnsiTheme="minorHAnsi" w:cstheme="minorHAnsi"/>
          <w:sz w:val="22"/>
          <w:szCs w:val="22"/>
        </w:rPr>
        <w:fldChar w:fldCharType="end"/>
      </w:r>
      <w:r w:rsidRPr="00ED71F6">
        <w:rPr>
          <w:rFonts w:asciiTheme="minorHAnsi" w:hAnsiTheme="minorHAnsi" w:cstheme="minorHAnsi"/>
          <w:sz w:val="22"/>
          <w:szCs w:val="22"/>
        </w:rPr>
        <w:tab/>
      </w:r>
      <w:r w:rsidRPr="00ED71F6">
        <w:rPr>
          <w:rFonts w:asciiTheme="minorHAnsi" w:hAnsiTheme="minorHAnsi" w:cstheme="minorHAnsi"/>
          <w:sz w:val="22"/>
          <w:szCs w:val="22"/>
        </w:rPr>
        <w:tab/>
      </w:r>
      <w:r w:rsidRPr="00ED71F6">
        <w:rPr>
          <w:rFonts w:asciiTheme="minorHAnsi" w:hAnsiTheme="minorHAnsi" w:cstheme="minorHAnsi"/>
          <w:sz w:val="22"/>
          <w:szCs w:val="22"/>
        </w:rPr>
        <w:fldChar w:fldCharType="begin">
          <w:ffData>
            <w:name w:val=""/>
            <w:enabled/>
            <w:calcOnExit w:val="0"/>
            <w:checkBox>
              <w:sizeAuto/>
              <w:default w:val="1"/>
            </w:checkBox>
          </w:ffData>
        </w:fldChar>
      </w:r>
      <w:r w:rsidRPr="00ED71F6">
        <w:rPr>
          <w:rFonts w:asciiTheme="minorHAnsi" w:hAnsiTheme="minorHAnsi" w:cstheme="minorHAnsi"/>
          <w:sz w:val="22"/>
          <w:szCs w:val="22"/>
        </w:rPr>
        <w:instrText xml:space="preserve"> FORMCHECKBOX </w:instrText>
      </w:r>
      <w:r w:rsidRPr="00ED71F6">
        <w:rPr>
          <w:rFonts w:asciiTheme="minorHAnsi" w:hAnsiTheme="minorHAnsi" w:cstheme="minorHAnsi"/>
          <w:sz w:val="22"/>
          <w:szCs w:val="22"/>
        </w:rPr>
      </w:r>
      <w:r w:rsidRPr="00ED71F6">
        <w:rPr>
          <w:rFonts w:asciiTheme="minorHAnsi" w:hAnsiTheme="minorHAnsi" w:cstheme="minorHAnsi"/>
          <w:sz w:val="22"/>
          <w:szCs w:val="22"/>
        </w:rPr>
        <w:fldChar w:fldCharType="separate"/>
      </w:r>
      <w:r w:rsidRPr="00ED71F6">
        <w:rPr>
          <w:rFonts w:asciiTheme="minorHAnsi" w:hAnsiTheme="minorHAnsi" w:cstheme="minorHAnsi"/>
          <w:sz w:val="22"/>
          <w:szCs w:val="22"/>
        </w:rPr>
        <w:fldChar w:fldCharType="end"/>
      </w:r>
    </w:p>
    <w:p w14:paraId="4332D7DA" w14:textId="77777777" w:rsidR="002A1316" w:rsidRPr="00ED71F6" w:rsidRDefault="002A1316" w:rsidP="00B30CA0">
      <w:pPr>
        <w:ind w:firstLine="720"/>
        <w:jc w:val="both"/>
        <w:rPr>
          <w:rFonts w:asciiTheme="minorHAnsi" w:hAnsiTheme="minorHAnsi" w:cstheme="minorHAnsi"/>
          <w:sz w:val="22"/>
          <w:szCs w:val="22"/>
        </w:rPr>
      </w:pPr>
      <w:r w:rsidRPr="00ED71F6">
        <w:rPr>
          <w:rFonts w:asciiTheme="minorHAnsi" w:hAnsiTheme="minorHAnsi" w:cstheme="minorHAnsi"/>
          <w:sz w:val="22"/>
          <w:szCs w:val="22"/>
        </w:rPr>
        <w:t xml:space="preserve">New Issue or SSAP   </w:t>
      </w:r>
      <w:r w:rsidRPr="00ED71F6">
        <w:rPr>
          <w:rFonts w:asciiTheme="minorHAnsi" w:hAnsiTheme="minorHAnsi" w:cstheme="minorHAnsi"/>
          <w:sz w:val="22"/>
          <w:szCs w:val="22"/>
        </w:rPr>
        <w:tab/>
      </w:r>
      <w:r w:rsidRPr="00ED71F6">
        <w:rPr>
          <w:rFonts w:asciiTheme="minorHAnsi" w:hAnsiTheme="minorHAnsi" w:cstheme="minorHAnsi"/>
          <w:sz w:val="22"/>
          <w:szCs w:val="22"/>
        </w:rPr>
        <w:tab/>
        <w:t xml:space="preserve">       </w:t>
      </w:r>
      <w:r w:rsidRPr="00ED71F6">
        <w:rPr>
          <w:rFonts w:asciiTheme="minorHAnsi" w:hAnsiTheme="minorHAnsi" w:cstheme="minorHAnsi"/>
          <w:sz w:val="22"/>
          <w:szCs w:val="22"/>
        </w:rPr>
        <w:tab/>
      </w:r>
      <w:r w:rsidRPr="00ED71F6">
        <w:rPr>
          <w:rFonts w:asciiTheme="minorHAnsi" w:hAnsiTheme="minorHAnsi" w:cstheme="minorHAnsi"/>
          <w:sz w:val="22"/>
          <w:szCs w:val="22"/>
        </w:rPr>
        <w:fldChar w:fldCharType="begin">
          <w:ffData>
            <w:name w:val=""/>
            <w:enabled/>
            <w:calcOnExit w:val="0"/>
            <w:checkBox>
              <w:sizeAuto/>
              <w:default w:val="0"/>
            </w:checkBox>
          </w:ffData>
        </w:fldChar>
      </w:r>
      <w:r w:rsidRPr="00ED71F6">
        <w:rPr>
          <w:rFonts w:asciiTheme="minorHAnsi" w:hAnsiTheme="minorHAnsi" w:cstheme="minorHAnsi"/>
          <w:sz w:val="22"/>
          <w:szCs w:val="22"/>
        </w:rPr>
        <w:instrText xml:space="preserve"> FORMCHECKBOX </w:instrText>
      </w:r>
      <w:r w:rsidRPr="00ED71F6">
        <w:rPr>
          <w:rFonts w:asciiTheme="minorHAnsi" w:hAnsiTheme="minorHAnsi" w:cstheme="minorHAnsi"/>
          <w:sz w:val="22"/>
          <w:szCs w:val="22"/>
        </w:rPr>
      </w:r>
      <w:r w:rsidRPr="00ED71F6">
        <w:rPr>
          <w:rFonts w:asciiTheme="minorHAnsi" w:hAnsiTheme="minorHAnsi" w:cstheme="minorHAnsi"/>
          <w:sz w:val="22"/>
          <w:szCs w:val="22"/>
        </w:rPr>
        <w:fldChar w:fldCharType="separate"/>
      </w:r>
      <w:r w:rsidRPr="00ED71F6">
        <w:rPr>
          <w:rFonts w:asciiTheme="minorHAnsi" w:hAnsiTheme="minorHAnsi" w:cstheme="minorHAnsi"/>
          <w:sz w:val="22"/>
          <w:szCs w:val="22"/>
        </w:rPr>
        <w:fldChar w:fldCharType="end"/>
      </w:r>
      <w:r w:rsidRPr="00ED71F6">
        <w:rPr>
          <w:rFonts w:asciiTheme="minorHAnsi" w:hAnsiTheme="minorHAnsi" w:cstheme="minorHAnsi"/>
          <w:sz w:val="22"/>
          <w:szCs w:val="22"/>
        </w:rPr>
        <w:tab/>
      </w:r>
      <w:r w:rsidRPr="00ED71F6">
        <w:rPr>
          <w:rFonts w:asciiTheme="minorHAnsi" w:hAnsiTheme="minorHAnsi" w:cstheme="minorHAnsi"/>
          <w:sz w:val="22"/>
          <w:szCs w:val="22"/>
        </w:rPr>
        <w:tab/>
      </w:r>
      <w:r w:rsidRPr="00ED71F6">
        <w:rPr>
          <w:rFonts w:asciiTheme="minorHAnsi" w:hAnsiTheme="minorHAnsi" w:cstheme="minorHAnsi"/>
          <w:sz w:val="22"/>
          <w:szCs w:val="22"/>
        </w:rPr>
        <w:fldChar w:fldCharType="begin">
          <w:ffData>
            <w:name w:val=""/>
            <w:enabled/>
            <w:calcOnExit w:val="0"/>
            <w:checkBox>
              <w:sizeAuto/>
              <w:default w:val="0"/>
            </w:checkBox>
          </w:ffData>
        </w:fldChar>
      </w:r>
      <w:r w:rsidRPr="00ED71F6">
        <w:rPr>
          <w:rFonts w:asciiTheme="minorHAnsi" w:hAnsiTheme="minorHAnsi" w:cstheme="minorHAnsi"/>
          <w:sz w:val="22"/>
          <w:szCs w:val="22"/>
        </w:rPr>
        <w:instrText xml:space="preserve"> FORMCHECKBOX </w:instrText>
      </w:r>
      <w:r w:rsidRPr="00ED71F6">
        <w:rPr>
          <w:rFonts w:asciiTheme="minorHAnsi" w:hAnsiTheme="minorHAnsi" w:cstheme="minorHAnsi"/>
          <w:sz w:val="22"/>
          <w:szCs w:val="22"/>
        </w:rPr>
      </w:r>
      <w:r w:rsidRPr="00ED71F6">
        <w:rPr>
          <w:rFonts w:asciiTheme="minorHAnsi" w:hAnsiTheme="minorHAnsi" w:cstheme="minorHAnsi"/>
          <w:sz w:val="22"/>
          <w:szCs w:val="22"/>
        </w:rPr>
        <w:fldChar w:fldCharType="separate"/>
      </w:r>
      <w:r w:rsidRPr="00ED71F6">
        <w:rPr>
          <w:rFonts w:asciiTheme="minorHAnsi" w:hAnsiTheme="minorHAnsi" w:cstheme="minorHAnsi"/>
          <w:sz w:val="22"/>
          <w:szCs w:val="22"/>
        </w:rPr>
        <w:fldChar w:fldCharType="end"/>
      </w:r>
      <w:r w:rsidRPr="00ED71F6">
        <w:rPr>
          <w:rFonts w:asciiTheme="minorHAnsi" w:hAnsiTheme="minorHAnsi" w:cstheme="minorHAnsi"/>
          <w:sz w:val="22"/>
          <w:szCs w:val="22"/>
        </w:rPr>
        <w:tab/>
      </w:r>
      <w:r w:rsidRPr="00ED71F6">
        <w:rPr>
          <w:rFonts w:asciiTheme="minorHAnsi" w:hAnsiTheme="minorHAnsi" w:cstheme="minorHAnsi"/>
          <w:sz w:val="22"/>
          <w:szCs w:val="22"/>
        </w:rPr>
        <w:tab/>
      </w:r>
      <w:r w:rsidRPr="00ED71F6">
        <w:rPr>
          <w:rFonts w:asciiTheme="minorHAnsi" w:hAnsiTheme="minorHAnsi" w:cstheme="minorHAnsi"/>
          <w:sz w:val="22"/>
          <w:szCs w:val="22"/>
        </w:rPr>
        <w:fldChar w:fldCharType="begin">
          <w:ffData>
            <w:name w:val=""/>
            <w:enabled/>
            <w:calcOnExit w:val="0"/>
            <w:checkBox>
              <w:sizeAuto/>
              <w:default w:val="0"/>
            </w:checkBox>
          </w:ffData>
        </w:fldChar>
      </w:r>
      <w:r w:rsidRPr="00ED71F6">
        <w:rPr>
          <w:rFonts w:asciiTheme="minorHAnsi" w:hAnsiTheme="minorHAnsi" w:cstheme="minorHAnsi"/>
          <w:sz w:val="22"/>
          <w:szCs w:val="22"/>
        </w:rPr>
        <w:instrText xml:space="preserve"> FORMCHECKBOX </w:instrText>
      </w:r>
      <w:r w:rsidRPr="00ED71F6">
        <w:rPr>
          <w:rFonts w:asciiTheme="minorHAnsi" w:hAnsiTheme="minorHAnsi" w:cstheme="minorHAnsi"/>
          <w:sz w:val="22"/>
          <w:szCs w:val="22"/>
        </w:rPr>
      </w:r>
      <w:r w:rsidRPr="00ED71F6">
        <w:rPr>
          <w:rFonts w:asciiTheme="minorHAnsi" w:hAnsiTheme="minorHAnsi" w:cstheme="minorHAnsi"/>
          <w:sz w:val="22"/>
          <w:szCs w:val="22"/>
        </w:rPr>
        <w:fldChar w:fldCharType="separate"/>
      </w:r>
      <w:r w:rsidRPr="00ED71F6">
        <w:rPr>
          <w:rFonts w:asciiTheme="minorHAnsi" w:hAnsiTheme="minorHAnsi" w:cstheme="minorHAnsi"/>
          <w:sz w:val="22"/>
          <w:szCs w:val="22"/>
        </w:rPr>
        <w:fldChar w:fldCharType="end"/>
      </w:r>
    </w:p>
    <w:p w14:paraId="108F9360" w14:textId="77777777" w:rsidR="0044022E" w:rsidRPr="00ED71F6" w:rsidRDefault="0044022E" w:rsidP="0044022E">
      <w:pPr>
        <w:ind w:firstLine="720"/>
        <w:jc w:val="both"/>
        <w:rPr>
          <w:rFonts w:asciiTheme="minorHAnsi" w:hAnsiTheme="minorHAnsi" w:cstheme="minorHAnsi"/>
          <w:sz w:val="22"/>
          <w:szCs w:val="22"/>
        </w:rPr>
      </w:pPr>
      <w:r w:rsidRPr="00ED71F6">
        <w:rPr>
          <w:rFonts w:asciiTheme="minorHAnsi" w:hAnsiTheme="minorHAnsi" w:cstheme="minorHAnsi"/>
          <w:sz w:val="22"/>
          <w:szCs w:val="22"/>
        </w:rPr>
        <w:t xml:space="preserve">Interpretation </w:t>
      </w:r>
      <w:r w:rsidRPr="00ED71F6">
        <w:rPr>
          <w:rFonts w:asciiTheme="minorHAnsi" w:hAnsiTheme="minorHAnsi" w:cstheme="minorHAnsi"/>
          <w:sz w:val="22"/>
          <w:szCs w:val="22"/>
        </w:rPr>
        <w:tab/>
      </w:r>
      <w:r w:rsidRPr="00ED71F6">
        <w:rPr>
          <w:rFonts w:asciiTheme="minorHAnsi" w:hAnsiTheme="minorHAnsi" w:cstheme="minorHAnsi"/>
          <w:sz w:val="22"/>
          <w:szCs w:val="22"/>
        </w:rPr>
        <w:tab/>
      </w:r>
      <w:r w:rsidRPr="00ED71F6">
        <w:rPr>
          <w:rFonts w:asciiTheme="minorHAnsi" w:hAnsiTheme="minorHAnsi" w:cstheme="minorHAnsi"/>
          <w:sz w:val="22"/>
          <w:szCs w:val="22"/>
        </w:rPr>
        <w:tab/>
      </w:r>
      <w:r w:rsidRPr="00ED71F6">
        <w:rPr>
          <w:rFonts w:asciiTheme="minorHAnsi" w:hAnsiTheme="minorHAnsi" w:cstheme="minorHAnsi"/>
          <w:sz w:val="22"/>
          <w:szCs w:val="22"/>
        </w:rPr>
        <w:tab/>
      </w:r>
      <w:r w:rsidRPr="00ED71F6">
        <w:rPr>
          <w:rFonts w:asciiTheme="minorHAnsi" w:hAnsiTheme="minorHAnsi" w:cstheme="minorHAnsi"/>
          <w:sz w:val="22"/>
          <w:szCs w:val="22"/>
        </w:rPr>
        <w:fldChar w:fldCharType="begin">
          <w:ffData>
            <w:name w:val=""/>
            <w:enabled/>
            <w:calcOnExit w:val="0"/>
            <w:checkBox>
              <w:sizeAuto/>
              <w:default w:val="0"/>
            </w:checkBox>
          </w:ffData>
        </w:fldChar>
      </w:r>
      <w:r w:rsidRPr="00ED71F6">
        <w:rPr>
          <w:rFonts w:asciiTheme="minorHAnsi" w:hAnsiTheme="minorHAnsi" w:cstheme="minorHAnsi"/>
          <w:sz w:val="22"/>
          <w:szCs w:val="22"/>
        </w:rPr>
        <w:instrText xml:space="preserve"> FORMCHECKBOX </w:instrText>
      </w:r>
      <w:r w:rsidRPr="00ED71F6">
        <w:rPr>
          <w:rFonts w:asciiTheme="minorHAnsi" w:hAnsiTheme="minorHAnsi" w:cstheme="minorHAnsi"/>
          <w:sz w:val="22"/>
          <w:szCs w:val="22"/>
        </w:rPr>
      </w:r>
      <w:r w:rsidRPr="00ED71F6">
        <w:rPr>
          <w:rFonts w:asciiTheme="minorHAnsi" w:hAnsiTheme="minorHAnsi" w:cstheme="minorHAnsi"/>
          <w:sz w:val="22"/>
          <w:szCs w:val="22"/>
        </w:rPr>
        <w:fldChar w:fldCharType="separate"/>
      </w:r>
      <w:r w:rsidRPr="00ED71F6">
        <w:rPr>
          <w:rFonts w:asciiTheme="minorHAnsi" w:hAnsiTheme="minorHAnsi" w:cstheme="minorHAnsi"/>
          <w:sz w:val="22"/>
          <w:szCs w:val="22"/>
        </w:rPr>
        <w:fldChar w:fldCharType="end"/>
      </w:r>
      <w:r w:rsidRPr="00ED71F6">
        <w:rPr>
          <w:rFonts w:asciiTheme="minorHAnsi" w:hAnsiTheme="minorHAnsi" w:cstheme="minorHAnsi"/>
          <w:sz w:val="22"/>
          <w:szCs w:val="22"/>
        </w:rPr>
        <w:tab/>
      </w:r>
      <w:r w:rsidRPr="00ED71F6">
        <w:rPr>
          <w:rFonts w:asciiTheme="minorHAnsi" w:hAnsiTheme="minorHAnsi" w:cstheme="minorHAnsi"/>
          <w:sz w:val="22"/>
          <w:szCs w:val="22"/>
        </w:rPr>
        <w:tab/>
      </w:r>
      <w:r w:rsidRPr="00ED71F6">
        <w:rPr>
          <w:rFonts w:asciiTheme="minorHAnsi" w:hAnsiTheme="minorHAnsi" w:cstheme="minorHAnsi"/>
          <w:sz w:val="22"/>
          <w:szCs w:val="22"/>
        </w:rPr>
        <w:fldChar w:fldCharType="begin">
          <w:ffData>
            <w:name w:val=""/>
            <w:enabled/>
            <w:calcOnExit w:val="0"/>
            <w:checkBox>
              <w:sizeAuto/>
              <w:default w:val="0"/>
            </w:checkBox>
          </w:ffData>
        </w:fldChar>
      </w:r>
      <w:r w:rsidRPr="00ED71F6">
        <w:rPr>
          <w:rFonts w:asciiTheme="minorHAnsi" w:hAnsiTheme="minorHAnsi" w:cstheme="minorHAnsi"/>
          <w:sz w:val="22"/>
          <w:szCs w:val="22"/>
        </w:rPr>
        <w:instrText xml:space="preserve"> FORMCHECKBOX </w:instrText>
      </w:r>
      <w:r w:rsidRPr="00ED71F6">
        <w:rPr>
          <w:rFonts w:asciiTheme="minorHAnsi" w:hAnsiTheme="minorHAnsi" w:cstheme="minorHAnsi"/>
          <w:sz w:val="22"/>
          <w:szCs w:val="22"/>
        </w:rPr>
      </w:r>
      <w:r w:rsidRPr="00ED71F6">
        <w:rPr>
          <w:rFonts w:asciiTheme="minorHAnsi" w:hAnsiTheme="minorHAnsi" w:cstheme="minorHAnsi"/>
          <w:sz w:val="22"/>
          <w:szCs w:val="22"/>
        </w:rPr>
        <w:fldChar w:fldCharType="separate"/>
      </w:r>
      <w:r w:rsidRPr="00ED71F6">
        <w:rPr>
          <w:rFonts w:asciiTheme="minorHAnsi" w:hAnsiTheme="minorHAnsi" w:cstheme="minorHAnsi"/>
          <w:sz w:val="22"/>
          <w:szCs w:val="22"/>
        </w:rPr>
        <w:fldChar w:fldCharType="end"/>
      </w:r>
      <w:r w:rsidRPr="00ED71F6">
        <w:rPr>
          <w:rFonts w:asciiTheme="minorHAnsi" w:hAnsiTheme="minorHAnsi" w:cstheme="minorHAnsi"/>
          <w:sz w:val="22"/>
          <w:szCs w:val="22"/>
        </w:rPr>
        <w:tab/>
      </w:r>
      <w:r w:rsidRPr="00ED71F6">
        <w:rPr>
          <w:rFonts w:asciiTheme="minorHAnsi" w:hAnsiTheme="minorHAnsi" w:cstheme="minorHAnsi"/>
          <w:sz w:val="22"/>
          <w:szCs w:val="22"/>
        </w:rPr>
        <w:tab/>
      </w:r>
      <w:r w:rsidRPr="00ED71F6">
        <w:rPr>
          <w:rFonts w:asciiTheme="minorHAnsi" w:hAnsiTheme="minorHAnsi" w:cstheme="minorHAnsi"/>
          <w:sz w:val="22"/>
          <w:szCs w:val="22"/>
        </w:rPr>
        <w:fldChar w:fldCharType="begin">
          <w:ffData>
            <w:name w:val=""/>
            <w:enabled/>
            <w:calcOnExit w:val="0"/>
            <w:checkBox>
              <w:sizeAuto/>
              <w:default w:val="0"/>
            </w:checkBox>
          </w:ffData>
        </w:fldChar>
      </w:r>
      <w:r w:rsidRPr="00ED71F6">
        <w:rPr>
          <w:rFonts w:asciiTheme="minorHAnsi" w:hAnsiTheme="minorHAnsi" w:cstheme="minorHAnsi"/>
          <w:sz w:val="22"/>
          <w:szCs w:val="22"/>
        </w:rPr>
        <w:instrText xml:space="preserve"> FORMCHECKBOX </w:instrText>
      </w:r>
      <w:r w:rsidRPr="00ED71F6">
        <w:rPr>
          <w:rFonts w:asciiTheme="minorHAnsi" w:hAnsiTheme="minorHAnsi" w:cstheme="minorHAnsi"/>
          <w:sz w:val="22"/>
          <w:szCs w:val="22"/>
        </w:rPr>
      </w:r>
      <w:r w:rsidRPr="00ED71F6">
        <w:rPr>
          <w:rFonts w:asciiTheme="minorHAnsi" w:hAnsiTheme="minorHAnsi" w:cstheme="minorHAnsi"/>
          <w:sz w:val="22"/>
          <w:szCs w:val="22"/>
        </w:rPr>
        <w:fldChar w:fldCharType="separate"/>
      </w:r>
      <w:r w:rsidRPr="00ED71F6">
        <w:rPr>
          <w:rFonts w:asciiTheme="minorHAnsi" w:hAnsiTheme="minorHAnsi" w:cstheme="minorHAnsi"/>
          <w:sz w:val="22"/>
          <w:szCs w:val="22"/>
        </w:rPr>
        <w:fldChar w:fldCharType="end"/>
      </w:r>
    </w:p>
    <w:p w14:paraId="6F1580CB" w14:textId="77777777" w:rsidR="002A1316" w:rsidRPr="00ED71F6" w:rsidRDefault="002A1316" w:rsidP="00B30CA0">
      <w:pPr>
        <w:jc w:val="both"/>
        <w:rPr>
          <w:rFonts w:asciiTheme="minorHAnsi" w:hAnsiTheme="minorHAnsi" w:cstheme="minorHAnsi"/>
          <w:sz w:val="22"/>
          <w:szCs w:val="22"/>
        </w:rPr>
      </w:pPr>
    </w:p>
    <w:p w14:paraId="3622F36A" w14:textId="463AAD8E" w:rsidR="007418EC" w:rsidRDefault="002A1316" w:rsidP="00E27661">
      <w:pPr>
        <w:pStyle w:val="BodyText2"/>
        <w:rPr>
          <w:rFonts w:asciiTheme="minorHAnsi" w:hAnsiTheme="minorHAnsi" w:cstheme="minorHAnsi"/>
          <w:b w:val="0"/>
          <w:szCs w:val="22"/>
        </w:rPr>
      </w:pPr>
      <w:r w:rsidRPr="00ED71F6">
        <w:rPr>
          <w:rFonts w:asciiTheme="minorHAnsi" w:hAnsiTheme="minorHAnsi" w:cstheme="minorHAnsi"/>
          <w:bCs w:val="0"/>
          <w:szCs w:val="22"/>
        </w:rPr>
        <w:t>Description of Issue:</w:t>
      </w:r>
      <w:r w:rsidR="005F35EF" w:rsidRPr="00ED71F6">
        <w:rPr>
          <w:rFonts w:asciiTheme="minorHAnsi" w:hAnsiTheme="minorHAnsi" w:cstheme="minorHAnsi"/>
          <w:bCs w:val="0"/>
          <w:szCs w:val="22"/>
        </w:rPr>
        <w:t xml:space="preserve"> </w:t>
      </w:r>
      <w:r w:rsidR="00541C23" w:rsidRPr="00ED71F6">
        <w:rPr>
          <w:rFonts w:asciiTheme="minorHAnsi" w:hAnsiTheme="minorHAnsi" w:cstheme="minorHAnsi"/>
          <w:b w:val="0"/>
          <w:szCs w:val="22"/>
        </w:rPr>
        <w:t>In</w:t>
      </w:r>
      <w:r w:rsidR="006B12E5" w:rsidRPr="00ED71F6">
        <w:rPr>
          <w:rFonts w:asciiTheme="minorHAnsi" w:hAnsiTheme="minorHAnsi" w:cstheme="minorHAnsi"/>
          <w:b w:val="0"/>
          <w:szCs w:val="22"/>
        </w:rPr>
        <w:t xml:space="preserve"> </w:t>
      </w:r>
      <w:r w:rsidR="00D31F98" w:rsidRPr="00ED71F6">
        <w:rPr>
          <w:rFonts w:asciiTheme="minorHAnsi" w:hAnsiTheme="minorHAnsi" w:cstheme="minorHAnsi"/>
          <w:b w:val="0"/>
          <w:szCs w:val="22"/>
        </w:rPr>
        <w:t>December</w:t>
      </w:r>
      <w:r w:rsidR="006B12E5" w:rsidRPr="00ED71F6">
        <w:rPr>
          <w:rFonts w:asciiTheme="minorHAnsi" w:hAnsiTheme="minorHAnsi" w:cstheme="minorHAnsi"/>
          <w:b w:val="0"/>
          <w:szCs w:val="22"/>
        </w:rPr>
        <w:t xml:space="preserve"> </w:t>
      </w:r>
      <w:r w:rsidR="00E27661" w:rsidRPr="00ED71F6">
        <w:rPr>
          <w:rFonts w:asciiTheme="minorHAnsi" w:hAnsiTheme="minorHAnsi" w:cstheme="minorHAnsi"/>
          <w:b w:val="0"/>
          <w:szCs w:val="22"/>
        </w:rPr>
        <w:t>2019</w:t>
      </w:r>
      <w:r w:rsidR="006B12E5" w:rsidRPr="00ED71F6">
        <w:rPr>
          <w:rFonts w:asciiTheme="minorHAnsi" w:hAnsiTheme="minorHAnsi" w:cstheme="minorHAnsi"/>
          <w:b w:val="0"/>
          <w:szCs w:val="22"/>
        </w:rPr>
        <w:t xml:space="preserve">, </w:t>
      </w:r>
      <w:r w:rsidR="00D31F98" w:rsidRPr="00ED71F6">
        <w:rPr>
          <w:rFonts w:asciiTheme="minorHAnsi" w:hAnsiTheme="minorHAnsi" w:cstheme="minorHAnsi"/>
          <w:b w:val="0"/>
          <w:szCs w:val="22"/>
        </w:rPr>
        <w:t xml:space="preserve">the Financial Accounting Standards Board (FASB) issued </w:t>
      </w:r>
      <w:r w:rsidR="00D31F98" w:rsidRPr="00ED71F6">
        <w:rPr>
          <w:rFonts w:asciiTheme="minorHAnsi" w:hAnsiTheme="minorHAnsi" w:cstheme="minorHAnsi"/>
          <w:b w:val="0"/>
          <w:i/>
          <w:iCs/>
          <w:szCs w:val="22"/>
        </w:rPr>
        <w:t>Accounting Standards Update</w:t>
      </w:r>
      <w:r w:rsidR="00956815" w:rsidRPr="00ED71F6">
        <w:rPr>
          <w:rFonts w:asciiTheme="minorHAnsi" w:hAnsiTheme="minorHAnsi" w:cstheme="minorHAnsi"/>
          <w:b w:val="0"/>
          <w:i/>
          <w:iCs/>
          <w:szCs w:val="22"/>
        </w:rPr>
        <w:t xml:space="preserve"> (ASU)</w:t>
      </w:r>
      <w:r w:rsidR="00D31F98" w:rsidRPr="00ED71F6">
        <w:rPr>
          <w:rFonts w:asciiTheme="minorHAnsi" w:hAnsiTheme="minorHAnsi" w:cstheme="minorHAnsi"/>
          <w:b w:val="0"/>
          <w:i/>
          <w:iCs/>
          <w:szCs w:val="22"/>
        </w:rPr>
        <w:t xml:space="preserve"> 20</w:t>
      </w:r>
      <w:r w:rsidR="00E27661" w:rsidRPr="00ED71F6">
        <w:rPr>
          <w:rFonts w:asciiTheme="minorHAnsi" w:hAnsiTheme="minorHAnsi" w:cstheme="minorHAnsi"/>
          <w:b w:val="0"/>
          <w:i/>
          <w:iCs/>
          <w:szCs w:val="22"/>
        </w:rPr>
        <w:t>19</w:t>
      </w:r>
      <w:r w:rsidR="00D31F98" w:rsidRPr="00ED71F6">
        <w:rPr>
          <w:rFonts w:asciiTheme="minorHAnsi" w:hAnsiTheme="minorHAnsi" w:cstheme="minorHAnsi"/>
          <w:b w:val="0"/>
          <w:i/>
          <w:iCs/>
          <w:szCs w:val="22"/>
        </w:rPr>
        <w:t>-</w:t>
      </w:r>
      <w:r w:rsidR="00E27661" w:rsidRPr="00ED71F6">
        <w:rPr>
          <w:rFonts w:asciiTheme="minorHAnsi" w:hAnsiTheme="minorHAnsi" w:cstheme="minorHAnsi"/>
          <w:b w:val="0"/>
          <w:i/>
          <w:iCs/>
          <w:szCs w:val="22"/>
        </w:rPr>
        <w:t>12</w:t>
      </w:r>
      <w:r w:rsidR="00956815" w:rsidRPr="00ED71F6">
        <w:rPr>
          <w:rFonts w:asciiTheme="minorHAnsi" w:hAnsiTheme="minorHAnsi" w:cstheme="minorHAnsi"/>
          <w:b w:val="0"/>
          <w:i/>
          <w:iCs/>
          <w:szCs w:val="22"/>
        </w:rPr>
        <w:t>,</w:t>
      </w:r>
      <w:r w:rsidR="00E27661" w:rsidRPr="00ED71F6">
        <w:rPr>
          <w:rFonts w:asciiTheme="minorHAnsi" w:hAnsiTheme="minorHAnsi" w:cstheme="minorHAnsi"/>
          <w:b w:val="0"/>
          <w:i/>
          <w:iCs/>
          <w:szCs w:val="22"/>
        </w:rPr>
        <w:t xml:space="preserve"> Income Taxes (Topic 740),</w:t>
      </w:r>
      <w:r w:rsidR="00956815" w:rsidRPr="00ED71F6">
        <w:rPr>
          <w:rFonts w:asciiTheme="minorHAnsi" w:hAnsiTheme="minorHAnsi" w:cstheme="minorHAnsi"/>
          <w:b w:val="0"/>
          <w:i/>
          <w:iCs/>
          <w:szCs w:val="22"/>
        </w:rPr>
        <w:t xml:space="preserve"> </w:t>
      </w:r>
      <w:r w:rsidR="00E27661" w:rsidRPr="00ED71F6">
        <w:rPr>
          <w:rFonts w:asciiTheme="minorHAnsi" w:hAnsiTheme="minorHAnsi" w:cstheme="minorHAnsi"/>
          <w:b w:val="0"/>
          <w:i/>
          <w:iCs/>
          <w:szCs w:val="22"/>
        </w:rPr>
        <w:t xml:space="preserve">Simplifying the Accounting for Income Taxes </w:t>
      </w:r>
      <w:r w:rsidR="006620B0" w:rsidRPr="00ED71F6">
        <w:rPr>
          <w:rFonts w:asciiTheme="minorHAnsi" w:hAnsiTheme="minorHAnsi" w:cstheme="minorHAnsi"/>
          <w:b w:val="0"/>
          <w:szCs w:val="22"/>
        </w:rPr>
        <w:t>(</w:t>
      </w:r>
      <w:r w:rsidR="00956815" w:rsidRPr="00ED71F6">
        <w:rPr>
          <w:rFonts w:asciiTheme="minorHAnsi" w:hAnsiTheme="minorHAnsi" w:cstheme="minorHAnsi"/>
          <w:b w:val="0"/>
          <w:szCs w:val="22"/>
        </w:rPr>
        <w:t xml:space="preserve">the </w:t>
      </w:r>
      <w:r w:rsidR="006620B0" w:rsidRPr="00ED71F6">
        <w:rPr>
          <w:rFonts w:asciiTheme="minorHAnsi" w:hAnsiTheme="minorHAnsi" w:cstheme="minorHAnsi"/>
          <w:b w:val="0"/>
          <w:szCs w:val="22"/>
        </w:rPr>
        <w:t xml:space="preserve">ASU) to </w:t>
      </w:r>
      <w:r w:rsidR="00E27661" w:rsidRPr="00ED71F6">
        <w:rPr>
          <w:rFonts w:asciiTheme="minorHAnsi" w:hAnsiTheme="minorHAnsi" w:cstheme="minorHAnsi"/>
          <w:b w:val="0"/>
          <w:szCs w:val="22"/>
        </w:rPr>
        <w:t>reduce complexity in income tax accounting standards</w:t>
      </w:r>
      <w:r w:rsidR="006620B0" w:rsidRPr="00ED71F6">
        <w:rPr>
          <w:rFonts w:asciiTheme="minorHAnsi" w:hAnsiTheme="minorHAnsi" w:cstheme="minorHAnsi"/>
          <w:b w:val="0"/>
          <w:szCs w:val="22"/>
        </w:rPr>
        <w:t xml:space="preserve">. The ASU </w:t>
      </w:r>
      <w:r w:rsidR="00E27661" w:rsidRPr="00ED71F6">
        <w:rPr>
          <w:rFonts w:asciiTheme="minorHAnsi" w:hAnsiTheme="minorHAnsi" w:cstheme="minorHAnsi"/>
          <w:b w:val="0"/>
          <w:szCs w:val="22"/>
        </w:rPr>
        <w:t xml:space="preserve">removes several exceptions to calculating and assessing income taxes and tax deferrals.  The ASU also simplifies the guidance </w:t>
      </w:r>
      <w:r w:rsidR="00467E94" w:rsidRPr="00ED71F6">
        <w:rPr>
          <w:rFonts w:asciiTheme="minorHAnsi" w:hAnsiTheme="minorHAnsi" w:cstheme="minorHAnsi"/>
          <w:b w:val="0"/>
          <w:szCs w:val="22"/>
        </w:rPr>
        <w:t xml:space="preserve">for </w:t>
      </w:r>
      <w:r w:rsidR="00E27661" w:rsidRPr="00ED71F6">
        <w:rPr>
          <w:rFonts w:asciiTheme="minorHAnsi" w:hAnsiTheme="minorHAnsi" w:cstheme="minorHAnsi"/>
          <w:b w:val="0"/>
          <w:szCs w:val="22"/>
        </w:rPr>
        <w:t>franchise (non-income based) taxes, goodwill tax basis step-ups, allocation of deferred tax to subsidiaries, reflection of changes to tax law in the interim period calculation of the effective tax rate, and other minor improvements.</w:t>
      </w:r>
    </w:p>
    <w:p w14:paraId="01AF0F33" w14:textId="77777777" w:rsidR="007418EC" w:rsidRDefault="007418EC" w:rsidP="00E27661">
      <w:pPr>
        <w:pStyle w:val="BodyText2"/>
        <w:rPr>
          <w:rFonts w:asciiTheme="minorHAnsi" w:hAnsiTheme="minorHAnsi" w:cstheme="minorHAnsi"/>
          <w:b w:val="0"/>
          <w:szCs w:val="22"/>
        </w:rPr>
      </w:pPr>
    </w:p>
    <w:p w14:paraId="76E3C666" w14:textId="692AD3FC" w:rsidR="007418EC" w:rsidRDefault="007418EC" w:rsidP="00E27661">
      <w:pPr>
        <w:pStyle w:val="BodyText2"/>
        <w:rPr>
          <w:rFonts w:asciiTheme="minorHAnsi" w:hAnsiTheme="minorHAnsi" w:cstheme="minorHAnsi"/>
          <w:b w:val="0"/>
          <w:szCs w:val="22"/>
        </w:rPr>
      </w:pPr>
      <w:r>
        <w:rPr>
          <w:rFonts w:asciiTheme="minorHAnsi" w:hAnsiTheme="minorHAnsi" w:cstheme="minorHAnsi"/>
          <w:b w:val="0"/>
          <w:szCs w:val="22"/>
        </w:rPr>
        <w:t xml:space="preserve">NAIC staff noted that </w:t>
      </w:r>
      <w:r w:rsidR="006C5341">
        <w:rPr>
          <w:rFonts w:asciiTheme="minorHAnsi" w:hAnsiTheme="minorHAnsi" w:cstheme="minorHAnsi"/>
          <w:b w:val="0"/>
          <w:szCs w:val="22"/>
        </w:rPr>
        <w:t xml:space="preserve">only the revisions to ASC </w:t>
      </w:r>
      <w:r w:rsidR="006C5341" w:rsidRPr="006C5341">
        <w:rPr>
          <w:rFonts w:asciiTheme="minorHAnsi" w:hAnsiTheme="minorHAnsi" w:cstheme="minorHAnsi"/>
          <w:b w:val="0"/>
          <w:szCs w:val="22"/>
        </w:rPr>
        <w:t>740-270-25-5</w:t>
      </w:r>
      <w:r w:rsidR="006C5341">
        <w:rPr>
          <w:rFonts w:asciiTheme="minorHAnsi" w:hAnsiTheme="minorHAnsi" w:cstheme="minorHAnsi"/>
          <w:b w:val="0"/>
          <w:szCs w:val="22"/>
        </w:rPr>
        <w:t xml:space="preserve"> need to be considered for incorporation as the guidance in this ASC was originally sourced from </w:t>
      </w:r>
      <w:r w:rsidR="006C5341" w:rsidRPr="006C5341">
        <w:rPr>
          <w:rFonts w:asciiTheme="minorHAnsi" w:hAnsiTheme="minorHAnsi" w:cstheme="minorHAnsi"/>
          <w:b w:val="0"/>
          <w:szCs w:val="22"/>
        </w:rPr>
        <w:t xml:space="preserve">Accounting Principles Board </w:t>
      </w:r>
      <w:r w:rsidR="006C5341">
        <w:rPr>
          <w:rFonts w:asciiTheme="minorHAnsi" w:hAnsiTheme="minorHAnsi" w:cstheme="minorHAnsi"/>
          <w:b w:val="0"/>
          <w:szCs w:val="22"/>
        </w:rPr>
        <w:t xml:space="preserve">(APB) </w:t>
      </w:r>
      <w:r w:rsidR="006C5341" w:rsidRPr="006C5341">
        <w:rPr>
          <w:rFonts w:asciiTheme="minorHAnsi" w:hAnsiTheme="minorHAnsi" w:cstheme="minorHAnsi"/>
          <w:b w:val="0"/>
          <w:szCs w:val="22"/>
        </w:rPr>
        <w:t>Opinion No. 28, Interim Financial Reporting</w:t>
      </w:r>
      <w:r w:rsidR="00A963E8">
        <w:rPr>
          <w:rFonts w:asciiTheme="minorHAnsi" w:hAnsiTheme="minorHAnsi" w:cstheme="minorHAnsi"/>
          <w:b w:val="0"/>
          <w:szCs w:val="22"/>
        </w:rPr>
        <w:t>,</w:t>
      </w:r>
      <w:r w:rsidR="006C5341">
        <w:rPr>
          <w:rFonts w:asciiTheme="minorHAnsi" w:hAnsiTheme="minorHAnsi" w:cstheme="minorHAnsi"/>
          <w:b w:val="0"/>
          <w:szCs w:val="22"/>
        </w:rPr>
        <w:t xml:space="preserve"> paragraph 20</w:t>
      </w:r>
      <w:r w:rsidR="00A963E8">
        <w:rPr>
          <w:rFonts w:asciiTheme="minorHAnsi" w:hAnsiTheme="minorHAnsi" w:cstheme="minorHAnsi"/>
          <w:b w:val="0"/>
          <w:szCs w:val="22"/>
        </w:rPr>
        <w:t xml:space="preserve"> which was adopted by reference within </w:t>
      </w:r>
      <w:r w:rsidR="00A963E8" w:rsidRPr="00A963E8">
        <w:rPr>
          <w:rFonts w:asciiTheme="minorHAnsi" w:hAnsiTheme="minorHAnsi" w:cstheme="minorHAnsi"/>
          <w:b w:val="0"/>
          <w:i/>
          <w:iCs/>
          <w:szCs w:val="22"/>
        </w:rPr>
        <w:t>SSAP No. 101</w:t>
      </w:r>
      <w:r w:rsidR="00A963E8" w:rsidRPr="00A963E8">
        <w:rPr>
          <w:rFonts w:asciiTheme="minorHAnsi" w:hAnsiTheme="minorHAnsi" w:cstheme="minorHAnsi"/>
          <w:i/>
          <w:iCs/>
        </w:rPr>
        <w:t>—</w:t>
      </w:r>
      <w:r w:rsidR="00A963E8" w:rsidRPr="00ED71F6">
        <w:rPr>
          <w:rFonts w:asciiTheme="minorHAnsi" w:hAnsiTheme="minorHAnsi" w:cstheme="minorHAnsi"/>
          <w:b w:val="0"/>
          <w:i/>
          <w:iCs/>
          <w:szCs w:val="22"/>
        </w:rPr>
        <w:t>Income Taxes</w:t>
      </w:r>
      <w:r w:rsidR="009B6BD3">
        <w:rPr>
          <w:rFonts w:asciiTheme="minorHAnsi" w:hAnsiTheme="minorHAnsi" w:cstheme="minorHAnsi"/>
          <w:b w:val="0"/>
          <w:szCs w:val="22"/>
        </w:rPr>
        <w:t>.</w:t>
      </w:r>
    </w:p>
    <w:p w14:paraId="5D5C6E38" w14:textId="77777777" w:rsidR="00A963E8" w:rsidRDefault="00A963E8" w:rsidP="00E27661">
      <w:pPr>
        <w:pStyle w:val="BodyText2"/>
        <w:rPr>
          <w:rFonts w:asciiTheme="minorHAnsi" w:hAnsiTheme="minorHAnsi" w:cstheme="minorHAnsi"/>
          <w:b w:val="0"/>
          <w:szCs w:val="22"/>
        </w:rPr>
      </w:pPr>
    </w:p>
    <w:p w14:paraId="75A7AC4A" w14:textId="64D984B6" w:rsidR="009B6BD3" w:rsidRPr="009B6BD3" w:rsidRDefault="009B6BD3" w:rsidP="009B6BD3">
      <w:pPr>
        <w:pStyle w:val="BodyText2"/>
        <w:ind w:left="720"/>
        <w:rPr>
          <w:rFonts w:asciiTheme="minorHAnsi" w:hAnsiTheme="minorHAnsi" w:cstheme="minorHAnsi"/>
          <w:b w:val="0"/>
          <w:i/>
          <w:iCs/>
          <w:szCs w:val="22"/>
        </w:rPr>
      </w:pPr>
      <w:r w:rsidRPr="009B6BD3">
        <w:rPr>
          <w:rFonts w:asciiTheme="minorHAnsi" w:hAnsiTheme="minorHAnsi" w:cstheme="minorHAnsi"/>
          <w:b w:val="0"/>
          <w:i/>
          <w:iCs/>
          <w:szCs w:val="22"/>
        </w:rPr>
        <w:t>ASC 740-270-25-5 as amended by ASU 2019-12:</w:t>
      </w:r>
    </w:p>
    <w:p w14:paraId="1C7A504E" w14:textId="0C9B4366" w:rsidR="00A963E8" w:rsidRPr="00BB1256" w:rsidRDefault="00A963E8" w:rsidP="009B6BD3">
      <w:pPr>
        <w:pStyle w:val="ListContinued"/>
        <w:numPr>
          <w:ilvl w:val="0"/>
          <w:numId w:val="0"/>
        </w:numPr>
        <w:ind w:left="720"/>
        <w:rPr>
          <w:rFonts w:ascii="Times New Roman" w:hAnsi="Times New Roman"/>
        </w:rPr>
      </w:pPr>
      <w:r w:rsidRPr="00BB1256">
        <w:rPr>
          <w:rFonts w:ascii="Times New Roman" w:hAnsi="Times New Roman"/>
        </w:rPr>
        <w:t xml:space="preserve">The tax effect of a change in tax laws or rates on taxes currently payable or refundable for the current year shall be reflected </w:t>
      </w:r>
      <w:del w:id="1" w:author="Oden, Wil" w:date="2025-04-23T14:54:00Z" w16du:dateUtc="2025-04-23T19:54:00Z">
        <w:r w:rsidRPr="00BB1256" w:rsidDel="00840FB6">
          <w:rPr>
            <w:rFonts w:ascii="Times New Roman" w:hAnsi="Times New Roman"/>
          </w:rPr>
          <w:delText>after the effective dates prescribed in the statutes</w:delText>
        </w:r>
      </w:del>
      <w:r w:rsidRPr="00BB1256">
        <w:rPr>
          <w:rFonts w:ascii="Times New Roman" w:hAnsi="Times New Roman"/>
        </w:rPr>
        <w:t xml:space="preserve"> in the computation of the annual effective tax rate beginning </w:t>
      </w:r>
      <w:del w:id="2" w:author="Oden, Wil" w:date="2025-04-23T14:55:00Z" w16du:dateUtc="2025-04-23T19:55:00Z">
        <w:r w:rsidRPr="00BB1256" w:rsidDel="00840FB6">
          <w:rPr>
            <w:rFonts w:ascii="Times New Roman" w:hAnsi="Times New Roman"/>
          </w:rPr>
          <w:delText xml:space="preserve">no earlier than </w:delText>
        </w:r>
      </w:del>
      <w:ins w:id="3" w:author="Oden, Wil" w:date="2025-04-23T14:55:00Z" w16du:dateUtc="2025-04-23T19:55:00Z">
        <w:r w:rsidRPr="00BB1256">
          <w:rPr>
            <w:rFonts w:ascii="Times New Roman" w:hAnsi="Times New Roman"/>
          </w:rPr>
          <w:t xml:space="preserve">in </w:t>
        </w:r>
      </w:ins>
      <w:r w:rsidRPr="00BB1256">
        <w:rPr>
          <w:rFonts w:ascii="Times New Roman" w:hAnsi="Times New Roman"/>
        </w:rPr>
        <w:t xml:space="preserve">the first interim period that includes the enactment date of the new legislation. The effect of a change in tax laws or rates on a deferred tax liability or asset shall not be apportioned among interim periods through an adjustment of the annual effective tax rate. The tax effect of a change in tax laws or rates on taxes payable or refundable for a prior year shall be recognized as of the </w:t>
      </w:r>
      <w:proofErr w:type="gramStart"/>
      <w:r w:rsidRPr="00BB1256">
        <w:rPr>
          <w:rFonts w:ascii="Times New Roman" w:hAnsi="Times New Roman"/>
        </w:rPr>
        <w:t>enactment date</w:t>
      </w:r>
      <w:proofErr w:type="gramEnd"/>
      <w:r w:rsidRPr="00BB1256">
        <w:rPr>
          <w:rFonts w:ascii="Times New Roman" w:hAnsi="Times New Roman"/>
        </w:rPr>
        <w:t xml:space="preserve"> of the change as tax expense (benefit) for the current year.</w:t>
      </w:r>
    </w:p>
    <w:p w14:paraId="6C6B67AF" w14:textId="301DB6E8" w:rsidR="002A1316" w:rsidRPr="00ED71F6" w:rsidRDefault="002A1316" w:rsidP="00B30CA0">
      <w:pPr>
        <w:pStyle w:val="BodyText2"/>
        <w:rPr>
          <w:rFonts w:asciiTheme="minorHAnsi" w:hAnsiTheme="minorHAnsi" w:cstheme="minorHAnsi"/>
          <w:bCs w:val="0"/>
          <w:szCs w:val="22"/>
        </w:rPr>
      </w:pPr>
      <w:r w:rsidRPr="00ED71F6">
        <w:rPr>
          <w:rFonts w:asciiTheme="minorHAnsi" w:hAnsiTheme="minorHAnsi" w:cstheme="minorHAnsi"/>
          <w:bCs w:val="0"/>
          <w:szCs w:val="22"/>
        </w:rPr>
        <w:t>Existing Authoritative Literature:</w:t>
      </w:r>
    </w:p>
    <w:p w14:paraId="5730C812" w14:textId="77777777" w:rsidR="00FD6812" w:rsidRDefault="00FD6812" w:rsidP="00107A2C">
      <w:pPr>
        <w:pStyle w:val="BodyText2"/>
        <w:rPr>
          <w:rFonts w:asciiTheme="minorHAnsi" w:hAnsiTheme="minorHAnsi" w:cstheme="minorHAnsi"/>
          <w:b w:val="0"/>
          <w:i/>
          <w:iCs/>
          <w:szCs w:val="22"/>
        </w:rPr>
      </w:pPr>
    </w:p>
    <w:p w14:paraId="05EB04D7" w14:textId="45B8A222" w:rsidR="00FF2BED" w:rsidRPr="00ED71F6" w:rsidRDefault="00FF2BED" w:rsidP="00107A2C">
      <w:pPr>
        <w:pStyle w:val="BodyText2"/>
        <w:rPr>
          <w:rFonts w:asciiTheme="minorHAnsi" w:hAnsiTheme="minorHAnsi" w:cstheme="minorHAnsi"/>
          <w:b w:val="0"/>
          <w:i/>
          <w:iCs/>
          <w:szCs w:val="22"/>
        </w:rPr>
      </w:pPr>
      <w:r w:rsidRPr="00ED71F6">
        <w:rPr>
          <w:rFonts w:asciiTheme="minorHAnsi" w:hAnsiTheme="minorHAnsi" w:cstheme="minorHAnsi"/>
          <w:b w:val="0"/>
          <w:i/>
          <w:iCs/>
          <w:szCs w:val="22"/>
        </w:rPr>
        <w:t xml:space="preserve">SSAP No. </w:t>
      </w:r>
      <w:r w:rsidR="003B0119" w:rsidRPr="00ED71F6">
        <w:rPr>
          <w:rFonts w:asciiTheme="minorHAnsi" w:hAnsiTheme="minorHAnsi" w:cstheme="minorHAnsi"/>
          <w:b w:val="0"/>
          <w:i/>
          <w:iCs/>
          <w:szCs w:val="22"/>
        </w:rPr>
        <w:t>101</w:t>
      </w:r>
      <w:r w:rsidRPr="00ED71F6">
        <w:rPr>
          <w:rFonts w:asciiTheme="minorHAnsi" w:hAnsiTheme="minorHAnsi" w:cstheme="minorHAnsi"/>
          <w:i/>
          <w:iCs/>
        </w:rPr>
        <w:t>—</w:t>
      </w:r>
      <w:r w:rsidR="003B0119" w:rsidRPr="00ED71F6">
        <w:rPr>
          <w:rFonts w:asciiTheme="minorHAnsi" w:hAnsiTheme="minorHAnsi" w:cstheme="minorHAnsi"/>
          <w:b w:val="0"/>
          <w:i/>
          <w:iCs/>
          <w:szCs w:val="22"/>
        </w:rPr>
        <w:t>Income Taxes</w:t>
      </w:r>
      <w:r w:rsidR="00B21E10" w:rsidRPr="00ED71F6">
        <w:rPr>
          <w:rFonts w:asciiTheme="minorHAnsi" w:hAnsiTheme="minorHAnsi" w:cstheme="minorHAnsi"/>
          <w:b w:val="0"/>
          <w:i/>
          <w:iCs/>
          <w:szCs w:val="22"/>
        </w:rPr>
        <w:t>:</w:t>
      </w:r>
    </w:p>
    <w:p w14:paraId="44301104" w14:textId="16C66E82" w:rsidR="00FE6321" w:rsidRPr="00BB1256" w:rsidRDefault="00467E94" w:rsidP="00467E94">
      <w:pPr>
        <w:pStyle w:val="ListContinued"/>
        <w:numPr>
          <w:ilvl w:val="0"/>
          <w:numId w:val="0"/>
        </w:numPr>
        <w:ind w:left="360" w:hanging="360"/>
        <w:rPr>
          <w:rFonts w:ascii="Times New Roman" w:hAnsi="Times New Roman"/>
          <w:b/>
          <w:bCs/>
        </w:rPr>
      </w:pPr>
      <w:r w:rsidRPr="00BB1256">
        <w:rPr>
          <w:rFonts w:ascii="Times New Roman" w:hAnsi="Times New Roman"/>
          <w:b/>
          <w:bCs/>
        </w:rPr>
        <w:t>Current Income Taxes</w:t>
      </w:r>
    </w:p>
    <w:p w14:paraId="220D0874" w14:textId="77777777" w:rsidR="00E76841" w:rsidRPr="00BB1256" w:rsidRDefault="00E76841" w:rsidP="00467E94">
      <w:pPr>
        <w:pStyle w:val="ListContinued"/>
        <w:ind w:left="0" w:firstLine="0"/>
        <w:rPr>
          <w:rFonts w:ascii="Times New Roman" w:hAnsi="Times New Roman"/>
        </w:rPr>
      </w:pPr>
      <w:r w:rsidRPr="00BB1256">
        <w:rPr>
          <w:rFonts w:ascii="Times New Roman" w:hAnsi="Times New Roman"/>
        </w:rPr>
        <w:t>State taxes (including premium, income and franchise taxes) shall be computed in accordance with SSAP No. 5 and shall be limited to (a) taxes due as a result of the current year’s taxable basis calculated in accordance with state laws and regulations and (b) amounts incurred or received during the current year relating to prior periods, to the extent not previously provided as such amounts are deemed to be changes in accounting estimates. Property and casualty insurance companies shall report state taxes as other underwriting expenses under the caption “Taxes, licenses, and fees.” Life and accident and health insurance companies shall report such amounts as general expenses under the caption “Insurance taxes, licenses, and fees, excluding federal income taxes.” Other health entities shall report such amounts as general administration expenses under the caption “Taxes, licenses, and fees.” State tax recoverables that are reasonably expected to be recovered in a subsequent accounting period are admitted assets. State taxes are reasonably expected to be recovered if the refund is attributable to overpayment of estimated tax payments, errors, carrybacks, or items for which the reporting entity has authority to recover under a state regulation or statute.</w:t>
      </w:r>
    </w:p>
    <w:p w14:paraId="04911335" w14:textId="77777777" w:rsidR="00467E94" w:rsidRPr="00BB1256" w:rsidRDefault="00467E94" w:rsidP="00467E94">
      <w:pPr>
        <w:pStyle w:val="ListContinued"/>
        <w:numPr>
          <w:ilvl w:val="0"/>
          <w:numId w:val="0"/>
        </w:numPr>
        <w:ind w:left="360" w:hanging="360"/>
        <w:rPr>
          <w:rFonts w:ascii="Times New Roman" w:hAnsi="Times New Roman"/>
          <w:b/>
          <w:bCs/>
        </w:rPr>
      </w:pPr>
      <w:bookmarkStart w:id="4" w:name="_Toc187412016"/>
      <w:r w:rsidRPr="00BB1256">
        <w:rPr>
          <w:rFonts w:ascii="Times New Roman" w:hAnsi="Times New Roman"/>
          <w:b/>
          <w:bCs/>
        </w:rPr>
        <w:lastRenderedPageBreak/>
        <w:t>Interim Periods</w:t>
      </w:r>
      <w:bookmarkEnd w:id="4"/>
    </w:p>
    <w:p w14:paraId="359E566A" w14:textId="6581B654" w:rsidR="00467E94" w:rsidRPr="00BB1256" w:rsidRDefault="00467E94" w:rsidP="005923D9">
      <w:pPr>
        <w:pStyle w:val="ListContinued"/>
        <w:numPr>
          <w:ilvl w:val="0"/>
          <w:numId w:val="7"/>
        </w:numPr>
        <w:ind w:left="0" w:firstLine="0"/>
        <w:rPr>
          <w:rFonts w:ascii="Times New Roman" w:hAnsi="Times New Roman"/>
        </w:rPr>
      </w:pPr>
      <w:r w:rsidRPr="00BB1256">
        <w:rPr>
          <w:rFonts w:ascii="Times New Roman" w:hAnsi="Times New Roman"/>
        </w:rPr>
        <w:t xml:space="preserve">Income taxes incurred in interim periods shall be computed using an estimated annual effective current tax rate for the annual period in accordance with the methodology described in paragraphs 19 and 20 of </w:t>
      </w:r>
      <w:r w:rsidRPr="00BB1256">
        <w:rPr>
          <w:rFonts w:ascii="Times New Roman" w:hAnsi="Times New Roman"/>
          <w:i/>
        </w:rPr>
        <w:t xml:space="preserve">Accounting Principles Board Opinion No. 28, </w:t>
      </w:r>
      <w:r w:rsidRPr="00BB1256">
        <w:rPr>
          <w:rFonts w:ascii="Times New Roman" w:hAnsi="Times New Roman"/>
          <w:i/>
          <w:iCs/>
        </w:rPr>
        <w:t>Interim Financial Reporting</w:t>
      </w:r>
      <w:r w:rsidRPr="00BB1256">
        <w:rPr>
          <w:rFonts w:ascii="Times New Roman" w:hAnsi="Times New Roman"/>
        </w:rPr>
        <w:t xml:space="preserve">. Estimates of the annual effective tax rate at the end of interim periods </w:t>
      </w:r>
      <w:proofErr w:type="gramStart"/>
      <w:r w:rsidRPr="00BB1256">
        <w:rPr>
          <w:rFonts w:ascii="Times New Roman" w:hAnsi="Times New Roman"/>
        </w:rPr>
        <w:t>are,</w:t>
      </w:r>
      <w:proofErr w:type="gramEnd"/>
      <w:r w:rsidRPr="00BB1256">
        <w:rPr>
          <w:rFonts w:ascii="Times New Roman" w:hAnsi="Times New Roman"/>
        </w:rPr>
        <w:t xml:space="preserve"> of necessity, based on estimates and are subject to subsequent refinement or revision. If a reliable estimate cannot be made, the actual effective tax rate for the year-to-date may be the best estimate of the annual effective tax rate. If a reporting entity is unable to estimate a part of its “ordinary” income (or loss) or the related tax (or benefit) but is otherwise able to make a reliable estimate, the tax (or benefit) applicable to the item that cannot be estimated shall be reported in the interim period in which the item is reported.</w:t>
      </w:r>
    </w:p>
    <w:p w14:paraId="63C7D06E" w14:textId="273DE2BA" w:rsidR="00BB1256" w:rsidRPr="000043DE" w:rsidRDefault="00664E3D" w:rsidP="008F0BBC">
      <w:pPr>
        <w:pStyle w:val="ListContinued"/>
        <w:numPr>
          <w:ilvl w:val="0"/>
          <w:numId w:val="0"/>
        </w:numPr>
        <w:contextualSpacing/>
        <w:rPr>
          <w:rFonts w:asciiTheme="minorHAnsi" w:hAnsiTheme="minorHAnsi" w:cstheme="minorHAnsi"/>
          <w:i/>
          <w:iCs/>
          <w:u w:val="single"/>
        </w:rPr>
      </w:pPr>
      <w:r w:rsidRPr="000043DE">
        <w:rPr>
          <w:rFonts w:asciiTheme="minorHAnsi" w:hAnsiTheme="minorHAnsi" w:cstheme="minorHAnsi"/>
          <w:i/>
          <w:iCs/>
        </w:rPr>
        <w:t>APB</w:t>
      </w:r>
      <w:r w:rsidR="001E656C" w:rsidRPr="000043DE">
        <w:rPr>
          <w:rFonts w:asciiTheme="minorHAnsi" w:hAnsiTheme="minorHAnsi" w:cstheme="minorHAnsi"/>
          <w:i/>
          <w:iCs/>
        </w:rPr>
        <w:t xml:space="preserve"> Opinion</w:t>
      </w:r>
      <w:r w:rsidRPr="000043DE">
        <w:rPr>
          <w:rFonts w:asciiTheme="minorHAnsi" w:hAnsiTheme="minorHAnsi" w:cstheme="minorHAnsi"/>
          <w:i/>
          <w:iCs/>
        </w:rPr>
        <w:t xml:space="preserve"> No. 28</w:t>
      </w:r>
      <w:r w:rsidR="000043DE">
        <w:rPr>
          <w:rFonts w:asciiTheme="minorHAnsi" w:hAnsiTheme="minorHAnsi" w:cstheme="minorHAnsi"/>
          <w:i/>
          <w:iCs/>
        </w:rPr>
        <w:t>,</w:t>
      </w:r>
      <w:r w:rsidRPr="000043DE">
        <w:rPr>
          <w:rFonts w:asciiTheme="minorHAnsi" w:hAnsiTheme="minorHAnsi" w:cstheme="minorHAnsi"/>
          <w:i/>
          <w:iCs/>
        </w:rPr>
        <w:t xml:space="preserve"> Interim Financial Reporting</w:t>
      </w:r>
      <w:r w:rsidR="000043DE">
        <w:rPr>
          <w:rFonts w:asciiTheme="minorHAnsi" w:hAnsiTheme="minorHAnsi" w:cstheme="minorHAnsi"/>
          <w:i/>
          <w:iCs/>
        </w:rPr>
        <w:t xml:space="preserve"> – </w:t>
      </w:r>
      <w:r w:rsidR="008F0BBC">
        <w:rPr>
          <w:rFonts w:asciiTheme="minorHAnsi" w:hAnsiTheme="minorHAnsi" w:cstheme="minorHAnsi"/>
          <w:i/>
          <w:iCs/>
        </w:rPr>
        <w:t xml:space="preserve">(The  guidance </w:t>
      </w:r>
      <w:r w:rsidR="002F1E66">
        <w:rPr>
          <w:rFonts w:asciiTheme="minorHAnsi" w:hAnsiTheme="minorHAnsi" w:cstheme="minorHAnsi"/>
          <w:i/>
          <w:iCs/>
        </w:rPr>
        <w:t xml:space="preserve">now </w:t>
      </w:r>
      <w:r w:rsidR="008F0BBC">
        <w:rPr>
          <w:rFonts w:asciiTheme="minorHAnsi" w:hAnsiTheme="minorHAnsi" w:cstheme="minorHAnsi"/>
          <w:i/>
          <w:iCs/>
        </w:rPr>
        <w:t xml:space="preserve">shown within </w:t>
      </w:r>
      <w:r w:rsidR="008F0BBC" w:rsidRPr="008F0BBC">
        <w:rPr>
          <w:rFonts w:asciiTheme="minorHAnsi" w:hAnsiTheme="minorHAnsi" w:cstheme="minorHAnsi"/>
          <w:i/>
          <w:iCs/>
        </w:rPr>
        <w:t>ASC 740-270-25-5</w:t>
      </w:r>
      <w:r w:rsidR="008F0BBC">
        <w:rPr>
          <w:rFonts w:asciiTheme="minorHAnsi" w:hAnsiTheme="minorHAnsi" w:cstheme="minorHAnsi"/>
          <w:i/>
          <w:iCs/>
        </w:rPr>
        <w:t xml:space="preserve"> is underlined for easier reference)</w:t>
      </w:r>
    </w:p>
    <w:p w14:paraId="2E0B7F25" w14:textId="7A2B7DEB" w:rsidR="00664E3D" w:rsidRPr="00BB1256" w:rsidRDefault="00664E3D" w:rsidP="00664E3D">
      <w:pPr>
        <w:pStyle w:val="ListContinued"/>
        <w:numPr>
          <w:ilvl w:val="0"/>
          <w:numId w:val="0"/>
        </w:numPr>
        <w:ind w:left="360" w:hanging="360"/>
        <w:rPr>
          <w:rFonts w:ascii="Times New Roman" w:hAnsi="Times New Roman"/>
          <w:b/>
          <w:bCs/>
        </w:rPr>
      </w:pPr>
      <w:r w:rsidRPr="00BB1256">
        <w:rPr>
          <w:rFonts w:ascii="Times New Roman" w:hAnsi="Times New Roman"/>
          <w:b/>
          <w:bCs/>
        </w:rPr>
        <w:t>Income Tax Provisions</w:t>
      </w:r>
    </w:p>
    <w:p w14:paraId="0A1975B4" w14:textId="77777777" w:rsidR="00664E3D" w:rsidRPr="00BB1256" w:rsidRDefault="00664E3D" w:rsidP="00A963E8">
      <w:pPr>
        <w:pStyle w:val="ListContinued"/>
        <w:numPr>
          <w:ilvl w:val="0"/>
          <w:numId w:val="10"/>
        </w:numPr>
        <w:rPr>
          <w:rFonts w:ascii="Times New Roman" w:hAnsi="Times New Roman"/>
        </w:rPr>
      </w:pPr>
      <w:r w:rsidRPr="00BB1256">
        <w:rPr>
          <w:rFonts w:ascii="Times New Roman" w:hAnsi="Times New Roman"/>
        </w:rPr>
        <w:t>In reporting interim financial information, income tax provisions should be determined under the procedures set forth in APB Opinion No. 23 and FASB Statement No. 109, Accounting for Income Taxes. At the end of each interim period the company should make its best estimate of the effective tax rate expected to be applicable for the full fiscal year. The rate so determined should be used in providing for income taxes on a current year-to-date basis. The effective tax rate should reflect anticipated investment tax credits, foreign tax rates, percentage depletion, capital gains rates, and other available tax planning alternatives. However, in arriving at this effective tax rate no effect should be included for the tax related to significant unusual or extraordinary items that will be separately reported or reported net of their related tax effect in reports for the interim period or for the fiscal year.</w:t>
      </w:r>
    </w:p>
    <w:p w14:paraId="0DC523E7" w14:textId="14166EF3" w:rsidR="00664E3D" w:rsidRPr="00BB1256" w:rsidRDefault="00664E3D" w:rsidP="00A963E8">
      <w:pPr>
        <w:pStyle w:val="ListContinued"/>
        <w:numPr>
          <w:ilvl w:val="0"/>
          <w:numId w:val="10"/>
        </w:numPr>
        <w:rPr>
          <w:rFonts w:ascii="Times New Roman" w:hAnsi="Times New Roman"/>
        </w:rPr>
      </w:pPr>
      <w:r w:rsidRPr="00BB1256">
        <w:rPr>
          <w:rFonts w:ascii="Times New Roman" w:hAnsi="Times New Roman"/>
        </w:rPr>
        <w:t xml:space="preserve">The tax effects of losses that arise in the early portion of a fiscal year should be recognized only when the tax benefits are expected to be (a) realized during the year or (b) recognizable as a deferred tax asset at the end of the year in accordance with the provisions of Statement 109. An established seasonal pattern of loss in early interim periods offset by income in later interim periods should constitute evidence that realization is more likely than not, unless other evidence indicates the established seasonal pattern will not prevail. The tax effects of losses incurred in early interim periods may be recognized in a later interim period of a fiscal year if their realization, although initially uncertain, later becomes more likely than not. When the tax effects of losses that arise in the early portions of a fiscal year are not recognized in that interim period, no tax provision should be made for income that arises in later interim periods until the tax effects of the previous interim losses are utilized. iii3 The tax effect of a valuation allowance expected to be necessary for a deferred tax asset at the end of the year for originating deductible temporary differences and carryforwards during the year should be included in the effective tax rate. The effect of a change in the beginning-of-the-year balance of a valuation allowance </w:t>
      </w:r>
      <w:proofErr w:type="gramStart"/>
      <w:r w:rsidRPr="00BB1256">
        <w:rPr>
          <w:rFonts w:ascii="Times New Roman" w:hAnsi="Times New Roman"/>
        </w:rPr>
        <w:t>as a result of</w:t>
      </w:r>
      <w:proofErr w:type="gramEnd"/>
      <w:r w:rsidRPr="00BB1256">
        <w:rPr>
          <w:rFonts w:ascii="Times New Roman" w:hAnsi="Times New Roman"/>
        </w:rPr>
        <w:t xml:space="preserve"> a change in judgment about the realizability of the related deferred tax asset in future years shall not be apportioned among interim periods through an adjustment of the effective tax rate but shall be recognized in the interim period in which the change occurs. </w:t>
      </w:r>
      <w:r w:rsidRPr="000043DE">
        <w:rPr>
          <w:rFonts w:ascii="Times New Roman" w:hAnsi="Times New Roman"/>
          <w:u w:val="single"/>
        </w:rPr>
        <w:t xml:space="preserve">The effects of new tax legislation shall not be recognized prior to enactment. The tax effect of a change in tax laws or rates on taxes currently payable or refundable for the current year shall be reflected after the effective dates prescribed in the statutes in the computation of the annual effective tax rate beginning no earlier than the first interim period that includes </w:t>
      </w:r>
      <w:proofErr w:type="gramStart"/>
      <w:r w:rsidRPr="000043DE">
        <w:rPr>
          <w:rFonts w:ascii="Times New Roman" w:hAnsi="Times New Roman"/>
          <w:u w:val="single"/>
        </w:rPr>
        <w:t>the enactment</w:t>
      </w:r>
      <w:proofErr w:type="gramEnd"/>
      <w:r w:rsidRPr="000043DE">
        <w:rPr>
          <w:rFonts w:ascii="Times New Roman" w:hAnsi="Times New Roman"/>
          <w:u w:val="single"/>
        </w:rPr>
        <w:t xml:space="preserve"> date of the new legislation. The effect of a change in tax laws or rates on a deferred tax liability or asset shall not be apportioned among interim periods through an adjustment of the annual effective tax rate. The tax effect of a change in tax laws or rates on taxes payable or refundable for a prior year shall be recognized as of the </w:t>
      </w:r>
      <w:proofErr w:type="gramStart"/>
      <w:r w:rsidRPr="000043DE">
        <w:rPr>
          <w:rFonts w:ascii="Times New Roman" w:hAnsi="Times New Roman"/>
          <w:u w:val="single"/>
        </w:rPr>
        <w:t>enactment date</w:t>
      </w:r>
      <w:proofErr w:type="gramEnd"/>
      <w:r w:rsidRPr="000043DE">
        <w:rPr>
          <w:rFonts w:ascii="Times New Roman" w:hAnsi="Times New Roman"/>
          <w:u w:val="single"/>
        </w:rPr>
        <w:t xml:space="preserve"> of the change as tax expense (benefit) for the current year.</w:t>
      </w:r>
    </w:p>
    <w:p w14:paraId="13E2BF6B" w14:textId="4C6FC644" w:rsidR="00A23C5E" w:rsidRPr="00ED71F6" w:rsidRDefault="002A1316" w:rsidP="002C5F30">
      <w:pPr>
        <w:pStyle w:val="BodyText"/>
        <w:rPr>
          <w:rFonts w:asciiTheme="minorHAnsi" w:hAnsiTheme="minorHAnsi" w:cstheme="minorHAnsi"/>
          <w:sz w:val="22"/>
          <w:szCs w:val="22"/>
        </w:rPr>
      </w:pPr>
      <w:r w:rsidRPr="00ED71F6">
        <w:rPr>
          <w:rFonts w:asciiTheme="minorHAnsi" w:hAnsiTheme="minorHAnsi" w:cstheme="minorHAnsi"/>
          <w:b/>
          <w:bCs/>
          <w:sz w:val="22"/>
          <w:szCs w:val="22"/>
        </w:rPr>
        <w:lastRenderedPageBreak/>
        <w:t xml:space="preserve">Activity to Date (issues previously addressed by </w:t>
      </w:r>
      <w:r w:rsidR="006B37DD" w:rsidRPr="00ED71F6">
        <w:rPr>
          <w:rFonts w:asciiTheme="minorHAnsi" w:hAnsiTheme="minorHAnsi" w:cstheme="minorHAnsi"/>
          <w:b/>
          <w:bCs/>
          <w:sz w:val="22"/>
          <w:szCs w:val="22"/>
        </w:rPr>
        <w:t xml:space="preserve">the </w:t>
      </w:r>
      <w:r w:rsidR="00004652" w:rsidRPr="00ED71F6">
        <w:rPr>
          <w:rFonts w:asciiTheme="minorHAnsi" w:hAnsiTheme="minorHAnsi" w:cstheme="minorHAnsi"/>
          <w:b/>
          <w:bCs/>
          <w:sz w:val="22"/>
          <w:szCs w:val="22"/>
        </w:rPr>
        <w:t>Working Group</w:t>
      </w:r>
      <w:r w:rsidRPr="00ED71F6">
        <w:rPr>
          <w:rFonts w:asciiTheme="minorHAnsi" w:hAnsiTheme="minorHAnsi" w:cstheme="minorHAnsi"/>
          <w:b/>
          <w:bCs/>
          <w:sz w:val="22"/>
          <w:szCs w:val="22"/>
        </w:rPr>
        <w:t xml:space="preserve">, Emerging Accounting Issues </w:t>
      </w:r>
      <w:r w:rsidR="00004652" w:rsidRPr="00ED71F6">
        <w:rPr>
          <w:rFonts w:asciiTheme="minorHAnsi" w:hAnsiTheme="minorHAnsi" w:cstheme="minorHAnsi"/>
          <w:b/>
          <w:bCs/>
          <w:sz w:val="22"/>
          <w:szCs w:val="22"/>
        </w:rPr>
        <w:t>(E) Working Group</w:t>
      </w:r>
      <w:r w:rsidRPr="00ED71F6">
        <w:rPr>
          <w:rFonts w:asciiTheme="minorHAnsi" w:hAnsiTheme="minorHAnsi" w:cstheme="minorHAnsi"/>
          <w:b/>
          <w:bCs/>
          <w:sz w:val="22"/>
          <w:szCs w:val="22"/>
        </w:rPr>
        <w:t>, SEC, FASB, other State Departments of Insurance or other NAIC groups</w:t>
      </w:r>
      <w:r w:rsidRPr="00ED71F6">
        <w:rPr>
          <w:rFonts w:asciiTheme="minorHAnsi" w:hAnsiTheme="minorHAnsi" w:cstheme="minorHAnsi"/>
          <w:sz w:val="22"/>
          <w:szCs w:val="22"/>
        </w:rPr>
        <w:t>):</w:t>
      </w:r>
    </w:p>
    <w:p w14:paraId="64CB0C00" w14:textId="0B4B3D97" w:rsidR="002C5F30" w:rsidRPr="00ED71F6" w:rsidRDefault="001E01E1" w:rsidP="002C5F30">
      <w:pPr>
        <w:pStyle w:val="BodyText"/>
        <w:rPr>
          <w:rFonts w:asciiTheme="minorHAnsi" w:hAnsiTheme="minorHAnsi" w:cstheme="minorHAnsi"/>
          <w:bCs/>
          <w:sz w:val="22"/>
          <w:szCs w:val="22"/>
        </w:rPr>
      </w:pPr>
      <w:r w:rsidRPr="00ED71F6">
        <w:rPr>
          <w:rFonts w:asciiTheme="minorHAnsi" w:hAnsiTheme="minorHAnsi" w:cstheme="minorHAnsi"/>
          <w:bCs/>
          <w:sz w:val="22"/>
          <w:szCs w:val="22"/>
        </w:rPr>
        <w:t>None.</w:t>
      </w:r>
    </w:p>
    <w:p w14:paraId="7044CD15" w14:textId="77777777" w:rsidR="00A202AF" w:rsidRPr="00ED71F6" w:rsidRDefault="00A202AF" w:rsidP="00706B68">
      <w:pPr>
        <w:pStyle w:val="BodyText2"/>
        <w:rPr>
          <w:rFonts w:asciiTheme="minorHAnsi" w:eastAsia="MS Mincho" w:hAnsiTheme="minorHAnsi" w:cstheme="minorHAnsi"/>
          <w:b w:val="0"/>
          <w:szCs w:val="22"/>
          <w:lang w:eastAsia="ja-JP"/>
        </w:rPr>
      </w:pPr>
    </w:p>
    <w:p w14:paraId="1A7C9804" w14:textId="77777777" w:rsidR="002A1316" w:rsidRPr="00ED71F6" w:rsidRDefault="002A1316" w:rsidP="00B30CA0">
      <w:pPr>
        <w:pStyle w:val="BodyText"/>
        <w:rPr>
          <w:rFonts w:asciiTheme="minorHAnsi" w:hAnsiTheme="minorHAnsi" w:cstheme="minorHAnsi"/>
          <w:b/>
          <w:sz w:val="22"/>
          <w:szCs w:val="22"/>
        </w:rPr>
      </w:pPr>
      <w:r w:rsidRPr="00ED71F6">
        <w:rPr>
          <w:rFonts w:asciiTheme="minorHAnsi" w:hAnsiTheme="minorHAnsi" w:cstheme="minorHAnsi"/>
          <w:b/>
          <w:sz w:val="22"/>
          <w:szCs w:val="22"/>
        </w:rPr>
        <w:t xml:space="preserve">Information or issues (included in </w:t>
      </w:r>
      <w:r w:rsidRPr="00ED71F6">
        <w:rPr>
          <w:rFonts w:asciiTheme="minorHAnsi" w:hAnsiTheme="minorHAnsi" w:cstheme="minorHAnsi"/>
          <w:b/>
          <w:i/>
          <w:sz w:val="22"/>
          <w:szCs w:val="22"/>
        </w:rPr>
        <w:t>Description of Issue</w:t>
      </w:r>
      <w:r w:rsidRPr="00ED71F6">
        <w:rPr>
          <w:rFonts w:asciiTheme="minorHAnsi" w:hAnsiTheme="minorHAnsi" w:cstheme="minorHAnsi"/>
          <w:b/>
          <w:sz w:val="22"/>
          <w:szCs w:val="22"/>
        </w:rPr>
        <w:t xml:space="preserve">) not previously contemplated by the </w:t>
      </w:r>
      <w:r w:rsidR="00004652" w:rsidRPr="00ED71F6">
        <w:rPr>
          <w:rFonts w:asciiTheme="minorHAnsi" w:hAnsiTheme="minorHAnsi" w:cstheme="minorHAnsi"/>
          <w:b/>
          <w:sz w:val="22"/>
          <w:szCs w:val="22"/>
        </w:rPr>
        <w:t>Working Group</w:t>
      </w:r>
      <w:r w:rsidRPr="00ED71F6">
        <w:rPr>
          <w:rFonts w:asciiTheme="minorHAnsi" w:hAnsiTheme="minorHAnsi" w:cstheme="minorHAnsi"/>
          <w:b/>
          <w:sz w:val="22"/>
          <w:szCs w:val="22"/>
        </w:rPr>
        <w:t>:</w:t>
      </w:r>
    </w:p>
    <w:p w14:paraId="19D3DF10" w14:textId="20DF915B" w:rsidR="006B37DD" w:rsidRPr="00ED71F6" w:rsidRDefault="00351DAD" w:rsidP="00B30CA0">
      <w:pPr>
        <w:pStyle w:val="BodyText2"/>
        <w:rPr>
          <w:rFonts w:asciiTheme="minorHAnsi" w:hAnsiTheme="minorHAnsi" w:cstheme="minorHAnsi"/>
          <w:b w:val="0"/>
          <w:szCs w:val="22"/>
        </w:rPr>
      </w:pPr>
      <w:r w:rsidRPr="00ED71F6">
        <w:rPr>
          <w:rFonts w:asciiTheme="minorHAnsi" w:hAnsiTheme="minorHAnsi" w:cstheme="minorHAnsi"/>
          <w:b w:val="0"/>
          <w:szCs w:val="22"/>
        </w:rPr>
        <w:t>None</w:t>
      </w:r>
      <w:r w:rsidR="007B7741" w:rsidRPr="00ED71F6">
        <w:rPr>
          <w:rFonts w:asciiTheme="minorHAnsi" w:hAnsiTheme="minorHAnsi" w:cstheme="minorHAnsi"/>
          <w:b w:val="0"/>
          <w:szCs w:val="22"/>
        </w:rPr>
        <w:t>.</w:t>
      </w:r>
    </w:p>
    <w:p w14:paraId="372E0AF5" w14:textId="77777777" w:rsidR="00015AEA" w:rsidRPr="00ED71F6" w:rsidRDefault="00015AEA" w:rsidP="00B30CA0">
      <w:pPr>
        <w:pStyle w:val="BodyText2"/>
        <w:rPr>
          <w:rFonts w:asciiTheme="minorHAnsi" w:hAnsiTheme="minorHAnsi" w:cstheme="minorHAnsi"/>
          <w:b w:val="0"/>
          <w:bCs w:val="0"/>
          <w:szCs w:val="22"/>
        </w:rPr>
      </w:pPr>
    </w:p>
    <w:p w14:paraId="074E048D" w14:textId="04035EAB" w:rsidR="00015AEA" w:rsidRPr="00ED71F6" w:rsidRDefault="00490996" w:rsidP="00490996">
      <w:pPr>
        <w:pStyle w:val="Default"/>
        <w:rPr>
          <w:rFonts w:asciiTheme="minorHAnsi" w:hAnsiTheme="minorHAnsi" w:cstheme="minorHAnsi"/>
          <w:b/>
          <w:sz w:val="22"/>
          <w:szCs w:val="22"/>
        </w:rPr>
      </w:pPr>
      <w:r w:rsidRPr="00ED71F6">
        <w:rPr>
          <w:rFonts w:asciiTheme="minorHAnsi" w:hAnsiTheme="minorHAnsi" w:cstheme="minorHAnsi"/>
          <w:b/>
          <w:sz w:val="22"/>
          <w:szCs w:val="22"/>
        </w:rPr>
        <w:t>Convergence with International Financial Reporting Standards (IFRS):</w:t>
      </w:r>
    </w:p>
    <w:p w14:paraId="70213B4E" w14:textId="3ADF3ACD" w:rsidR="00490996" w:rsidRPr="00ED71F6" w:rsidRDefault="001F5FA2" w:rsidP="00490996">
      <w:pPr>
        <w:pStyle w:val="Default"/>
        <w:rPr>
          <w:rFonts w:asciiTheme="minorHAnsi" w:hAnsiTheme="minorHAnsi" w:cstheme="minorHAnsi"/>
          <w:bCs/>
          <w:sz w:val="22"/>
          <w:szCs w:val="22"/>
        </w:rPr>
      </w:pPr>
      <w:r w:rsidRPr="00ED71F6">
        <w:rPr>
          <w:rFonts w:asciiTheme="minorHAnsi" w:hAnsiTheme="minorHAnsi" w:cstheme="minorHAnsi"/>
          <w:bCs/>
          <w:sz w:val="22"/>
          <w:szCs w:val="22"/>
        </w:rPr>
        <w:t>None</w:t>
      </w:r>
      <w:r w:rsidR="007B7741" w:rsidRPr="00ED71F6">
        <w:rPr>
          <w:rFonts w:asciiTheme="minorHAnsi" w:hAnsiTheme="minorHAnsi" w:cstheme="minorHAnsi"/>
          <w:bCs/>
          <w:sz w:val="22"/>
          <w:szCs w:val="22"/>
        </w:rPr>
        <w:t>.</w:t>
      </w:r>
    </w:p>
    <w:p w14:paraId="3A678C3C" w14:textId="77777777" w:rsidR="004D228B" w:rsidRPr="00ED71F6" w:rsidRDefault="004D228B" w:rsidP="00490996">
      <w:pPr>
        <w:pStyle w:val="Default"/>
        <w:rPr>
          <w:rFonts w:asciiTheme="minorHAnsi" w:hAnsiTheme="minorHAnsi" w:cstheme="minorHAnsi"/>
          <w:b/>
          <w:sz w:val="22"/>
          <w:szCs w:val="22"/>
        </w:rPr>
      </w:pPr>
    </w:p>
    <w:p w14:paraId="34CBA3B6" w14:textId="77777777" w:rsidR="002A1316" w:rsidRPr="00ED71F6" w:rsidRDefault="002A1316" w:rsidP="00B30CA0">
      <w:pPr>
        <w:pStyle w:val="BodyText2"/>
        <w:rPr>
          <w:rFonts w:asciiTheme="minorHAnsi" w:hAnsiTheme="minorHAnsi" w:cstheme="minorHAnsi"/>
          <w:szCs w:val="22"/>
        </w:rPr>
      </w:pPr>
      <w:r w:rsidRPr="00ED71F6">
        <w:rPr>
          <w:rFonts w:asciiTheme="minorHAnsi" w:hAnsiTheme="minorHAnsi" w:cstheme="minorHAnsi"/>
          <w:szCs w:val="22"/>
        </w:rPr>
        <w:t>Staff Recommendation:</w:t>
      </w:r>
    </w:p>
    <w:p w14:paraId="4D5BADDA" w14:textId="77777777" w:rsidR="002D122A" w:rsidRPr="00F650CA" w:rsidRDefault="002D122A" w:rsidP="002D122A">
      <w:pPr>
        <w:jc w:val="both"/>
        <w:rPr>
          <w:rFonts w:asciiTheme="minorHAnsi" w:hAnsiTheme="minorHAnsi" w:cstheme="minorHAnsi"/>
          <w:sz w:val="22"/>
          <w:szCs w:val="22"/>
        </w:rPr>
      </w:pPr>
      <w:r w:rsidRPr="00F650CA">
        <w:rPr>
          <w:rFonts w:asciiTheme="minorHAnsi" w:hAnsiTheme="minorHAnsi" w:cstheme="minorHAnsi"/>
          <w:b/>
          <w:bCs/>
          <w:sz w:val="22"/>
          <w:szCs w:val="22"/>
        </w:rPr>
        <w:t xml:space="preserve">NAIC staff recommend that the Working Group move this item to the active listing of the maintenance agenda categorized as </w:t>
      </w:r>
      <w:proofErr w:type="gramStart"/>
      <w:r w:rsidRPr="00F650CA">
        <w:rPr>
          <w:rFonts w:asciiTheme="minorHAnsi" w:hAnsiTheme="minorHAnsi" w:cstheme="minorHAnsi"/>
          <w:b/>
          <w:bCs/>
          <w:sz w:val="22"/>
          <w:szCs w:val="22"/>
        </w:rPr>
        <w:t>a</w:t>
      </w:r>
      <w:proofErr w:type="gramEnd"/>
      <w:r w:rsidRPr="00F650CA">
        <w:rPr>
          <w:rFonts w:asciiTheme="minorHAnsi" w:hAnsiTheme="minorHAnsi" w:cstheme="minorHAnsi"/>
          <w:b/>
          <w:bCs/>
          <w:sz w:val="22"/>
          <w:szCs w:val="22"/>
        </w:rPr>
        <w:t xml:space="preserve"> SAP clarification and expose revisions, to adopt with modification ASU 2019-12 Simplifying the Accounting for Income Taxes in </w:t>
      </w:r>
      <w:r w:rsidRPr="006C66ED">
        <w:rPr>
          <w:rFonts w:asciiTheme="minorHAnsi" w:hAnsiTheme="minorHAnsi" w:cstheme="minorHAnsi"/>
          <w:b/>
          <w:bCs/>
          <w:i/>
          <w:iCs/>
          <w:sz w:val="22"/>
          <w:szCs w:val="22"/>
        </w:rPr>
        <w:t>SSAP No. 101—Income Taxes</w:t>
      </w:r>
      <w:r w:rsidRPr="00F650CA">
        <w:rPr>
          <w:rFonts w:asciiTheme="minorHAnsi" w:hAnsiTheme="minorHAnsi" w:cstheme="minorHAnsi"/>
          <w:b/>
          <w:bCs/>
          <w:sz w:val="22"/>
          <w:szCs w:val="22"/>
        </w:rPr>
        <w:t xml:space="preserve">. </w:t>
      </w:r>
      <w:r w:rsidRPr="00F7364D">
        <w:rPr>
          <w:rFonts w:asciiTheme="minorHAnsi" w:hAnsiTheme="minorHAnsi" w:cstheme="minorHAnsi"/>
          <w:b/>
          <w:bCs/>
          <w:sz w:val="22"/>
          <w:szCs w:val="22"/>
        </w:rPr>
        <w:t xml:space="preserve">NAIC staff noted that paragraphs 19 and 20 of APB No. 28 were included in SSAP No. 101 by reference rather than through direct incorporation. For clarity and ease of use, NAIC staff also recommend fully incorporating </w:t>
      </w:r>
      <w:r>
        <w:rPr>
          <w:rFonts w:asciiTheme="minorHAnsi" w:hAnsiTheme="minorHAnsi" w:cstheme="minorHAnsi"/>
          <w:b/>
          <w:bCs/>
          <w:sz w:val="22"/>
          <w:szCs w:val="22"/>
        </w:rPr>
        <w:t>existing guidance in APB 28, paragraph 19 and prior APB paragraph 20 as modified by the</w:t>
      </w:r>
      <w:r w:rsidRPr="00F7364D">
        <w:rPr>
          <w:rFonts w:asciiTheme="minorHAnsi" w:hAnsiTheme="minorHAnsi" w:cstheme="minorHAnsi"/>
          <w:b/>
          <w:bCs/>
          <w:sz w:val="22"/>
          <w:szCs w:val="22"/>
        </w:rPr>
        <w:t xml:space="preserve"> ASU 2019-12</w:t>
      </w:r>
      <w:r>
        <w:rPr>
          <w:rFonts w:asciiTheme="minorHAnsi" w:hAnsiTheme="minorHAnsi" w:cstheme="minorHAnsi"/>
          <w:b/>
          <w:bCs/>
          <w:sz w:val="22"/>
          <w:szCs w:val="22"/>
        </w:rPr>
        <w:t xml:space="preserve"> </w:t>
      </w:r>
      <w:r w:rsidRPr="00F7364D">
        <w:rPr>
          <w:rFonts w:asciiTheme="minorHAnsi" w:hAnsiTheme="minorHAnsi" w:cstheme="minorHAnsi"/>
          <w:b/>
          <w:bCs/>
          <w:sz w:val="22"/>
          <w:szCs w:val="22"/>
        </w:rPr>
        <w:t>into SSAP No. 101</w:t>
      </w:r>
      <w:r>
        <w:rPr>
          <w:rFonts w:asciiTheme="minorHAnsi" w:hAnsiTheme="minorHAnsi" w:cstheme="minorHAnsi"/>
          <w:b/>
          <w:bCs/>
          <w:sz w:val="22"/>
          <w:szCs w:val="22"/>
        </w:rPr>
        <w:t>.</w:t>
      </w:r>
    </w:p>
    <w:p w14:paraId="512950FF" w14:textId="77777777" w:rsidR="002D122A" w:rsidRPr="00F650CA" w:rsidRDefault="002D122A" w:rsidP="002D122A">
      <w:pPr>
        <w:jc w:val="both"/>
        <w:rPr>
          <w:rFonts w:asciiTheme="minorHAnsi" w:hAnsiTheme="minorHAnsi" w:cstheme="minorHAnsi"/>
          <w:b/>
          <w:bCs/>
          <w:sz w:val="22"/>
          <w:szCs w:val="22"/>
        </w:rPr>
      </w:pPr>
    </w:p>
    <w:p w14:paraId="39152772" w14:textId="77777777" w:rsidR="002D122A" w:rsidRPr="002D122A" w:rsidRDefault="002D122A" w:rsidP="002D122A">
      <w:pPr>
        <w:jc w:val="both"/>
        <w:rPr>
          <w:rFonts w:asciiTheme="minorHAnsi" w:hAnsiTheme="minorHAnsi" w:cstheme="minorHAnsi"/>
          <w:sz w:val="22"/>
          <w:szCs w:val="22"/>
        </w:rPr>
      </w:pPr>
      <w:r w:rsidRPr="00F650CA">
        <w:rPr>
          <w:rFonts w:asciiTheme="minorHAnsi" w:hAnsiTheme="minorHAnsi" w:cstheme="minorHAnsi"/>
          <w:sz w:val="22"/>
          <w:szCs w:val="22"/>
        </w:rPr>
        <w:t>NAIC staff noted that most of the ASU provides clarification on topics not applicable to statutory accounting. For example, statutory accounting does not have a consolidation concept as all insurers report individually and state taxes (which would include franchise taxes) are not deferred within statutory accounting. Additionally, the example problems revised by the ASU are not part of SSAP No. 101.</w:t>
      </w:r>
    </w:p>
    <w:p w14:paraId="7B970DF6" w14:textId="77777777" w:rsidR="002D122A" w:rsidRPr="002D122A" w:rsidRDefault="002D122A" w:rsidP="002D122A">
      <w:pPr>
        <w:jc w:val="both"/>
        <w:rPr>
          <w:rFonts w:asciiTheme="minorHAnsi" w:hAnsiTheme="minorHAnsi" w:cstheme="minorHAnsi"/>
          <w:sz w:val="22"/>
          <w:szCs w:val="22"/>
        </w:rPr>
      </w:pPr>
    </w:p>
    <w:p w14:paraId="153B70C9" w14:textId="6CFF967E" w:rsidR="00914A26" w:rsidRPr="002D122A" w:rsidRDefault="002D122A" w:rsidP="002D122A">
      <w:pPr>
        <w:pStyle w:val="BodyText2"/>
        <w:rPr>
          <w:rFonts w:asciiTheme="minorHAnsi" w:hAnsiTheme="minorHAnsi" w:cstheme="minorHAnsi"/>
          <w:b w:val="0"/>
          <w:bCs w:val="0"/>
          <w:szCs w:val="22"/>
        </w:rPr>
      </w:pPr>
      <w:r w:rsidRPr="002D122A">
        <w:rPr>
          <w:rFonts w:asciiTheme="minorHAnsi" w:hAnsiTheme="minorHAnsi" w:cstheme="minorHAnsi"/>
          <w:b w:val="0"/>
          <w:bCs w:val="0"/>
          <w:szCs w:val="22"/>
        </w:rPr>
        <w:t xml:space="preserve">The only ASU revisions recommended for adoption are those to ASC 740-270-25-5. This paragraph was created in the Codification by carrying over </w:t>
      </w:r>
      <w:r w:rsidRPr="002D122A">
        <w:rPr>
          <w:rFonts w:asciiTheme="minorHAnsi" w:hAnsiTheme="minorHAnsi" w:cstheme="minorHAnsi"/>
          <w:b w:val="0"/>
          <w:bCs w:val="0"/>
          <w:i/>
          <w:iCs/>
          <w:szCs w:val="22"/>
        </w:rPr>
        <w:t>Accounting Principles Board Opinion (APB) No. 28, Interim Financial Reporting</w:t>
      </w:r>
      <w:r w:rsidRPr="002D122A">
        <w:rPr>
          <w:rFonts w:asciiTheme="minorHAnsi" w:hAnsiTheme="minorHAnsi" w:cstheme="minorHAnsi"/>
          <w:b w:val="0"/>
          <w:bCs w:val="0"/>
          <w:szCs w:val="22"/>
        </w:rPr>
        <w:t>, paragraph 20, which was previously adopted for statutory accounting purposes into SSAP No. 101.</w:t>
      </w:r>
      <w:r w:rsidR="00266CC5" w:rsidRPr="002D122A">
        <w:rPr>
          <w:rFonts w:asciiTheme="minorHAnsi" w:hAnsiTheme="minorHAnsi" w:cstheme="minorHAnsi"/>
          <w:b w:val="0"/>
          <w:bCs w:val="0"/>
          <w:szCs w:val="22"/>
        </w:rPr>
        <w:t xml:space="preserve"> </w:t>
      </w:r>
    </w:p>
    <w:p w14:paraId="77DE2F47" w14:textId="77777777" w:rsidR="004B2C29" w:rsidRPr="002D122A" w:rsidRDefault="004B2C29" w:rsidP="004B2C29">
      <w:pPr>
        <w:pStyle w:val="BodyText2"/>
        <w:rPr>
          <w:rFonts w:asciiTheme="minorHAnsi" w:hAnsiTheme="minorHAnsi" w:cstheme="minorHAnsi"/>
          <w:b w:val="0"/>
          <w:bCs w:val="0"/>
          <w:szCs w:val="22"/>
        </w:rPr>
      </w:pPr>
    </w:p>
    <w:p w14:paraId="3C0BC26C" w14:textId="1C6F27BF" w:rsidR="002A1316" w:rsidRPr="00ED71F6" w:rsidRDefault="002A1316" w:rsidP="00B30CA0">
      <w:pPr>
        <w:pStyle w:val="BodyText2"/>
        <w:rPr>
          <w:rFonts w:asciiTheme="minorHAnsi" w:hAnsiTheme="minorHAnsi" w:cstheme="minorHAnsi"/>
          <w:szCs w:val="22"/>
        </w:rPr>
      </w:pPr>
      <w:r w:rsidRPr="00ED71F6">
        <w:rPr>
          <w:rFonts w:asciiTheme="minorHAnsi" w:hAnsiTheme="minorHAnsi" w:cstheme="minorHAnsi"/>
          <w:szCs w:val="22"/>
        </w:rPr>
        <w:t>Staff Review Completed by:</w:t>
      </w:r>
    </w:p>
    <w:p w14:paraId="69776C43" w14:textId="53949C18" w:rsidR="005632B6" w:rsidRPr="00ED71F6" w:rsidRDefault="00FE7FAA" w:rsidP="00E76841">
      <w:pPr>
        <w:rPr>
          <w:rFonts w:asciiTheme="minorHAnsi" w:hAnsiTheme="minorHAnsi" w:cstheme="minorHAnsi"/>
          <w:bCs/>
          <w:sz w:val="22"/>
          <w:szCs w:val="22"/>
        </w:rPr>
      </w:pPr>
      <w:r w:rsidRPr="00ED71F6">
        <w:rPr>
          <w:rFonts w:asciiTheme="minorHAnsi" w:hAnsiTheme="minorHAnsi" w:cstheme="minorHAnsi"/>
          <w:bCs/>
          <w:sz w:val="22"/>
          <w:szCs w:val="22"/>
        </w:rPr>
        <w:t xml:space="preserve">NAIC </w:t>
      </w:r>
      <w:r w:rsidR="006B37DD" w:rsidRPr="00ED71F6">
        <w:rPr>
          <w:rFonts w:asciiTheme="minorHAnsi" w:hAnsiTheme="minorHAnsi" w:cstheme="minorHAnsi"/>
          <w:bCs/>
          <w:sz w:val="22"/>
          <w:szCs w:val="22"/>
        </w:rPr>
        <w:t>S</w:t>
      </w:r>
      <w:r w:rsidRPr="00ED71F6">
        <w:rPr>
          <w:rFonts w:asciiTheme="minorHAnsi" w:hAnsiTheme="minorHAnsi" w:cstheme="minorHAnsi"/>
          <w:bCs/>
          <w:sz w:val="22"/>
          <w:szCs w:val="22"/>
        </w:rPr>
        <w:t>taff</w:t>
      </w:r>
      <w:r w:rsidR="001653AE" w:rsidRPr="00ED71F6">
        <w:rPr>
          <w:rFonts w:asciiTheme="minorHAnsi" w:hAnsiTheme="minorHAnsi" w:cstheme="minorHAnsi"/>
          <w:bCs/>
          <w:sz w:val="22"/>
          <w:szCs w:val="22"/>
        </w:rPr>
        <w:t xml:space="preserve"> – </w:t>
      </w:r>
      <w:r w:rsidR="00015AEA" w:rsidRPr="00ED71F6">
        <w:rPr>
          <w:rFonts w:asciiTheme="minorHAnsi" w:hAnsiTheme="minorHAnsi" w:cstheme="minorHAnsi"/>
          <w:bCs/>
          <w:sz w:val="22"/>
          <w:szCs w:val="22"/>
        </w:rPr>
        <w:t>William Oden</w:t>
      </w:r>
      <w:r w:rsidR="007203D1" w:rsidRPr="00ED71F6">
        <w:rPr>
          <w:rFonts w:asciiTheme="minorHAnsi" w:hAnsiTheme="minorHAnsi" w:cstheme="minorHAnsi"/>
          <w:bCs/>
          <w:sz w:val="22"/>
          <w:szCs w:val="22"/>
        </w:rPr>
        <w:t xml:space="preserve">, </w:t>
      </w:r>
      <w:r w:rsidR="00140725">
        <w:rPr>
          <w:rFonts w:asciiTheme="minorHAnsi" w:hAnsiTheme="minorHAnsi" w:cstheme="minorHAnsi"/>
          <w:bCs/>
          <w:sz w:val="22"/>
          <w:szCs w:val="22"/>
        </w:rPr>
        <w:t>May</w:t>
      </w:r>
      <w:r w:rsidR="00451BAA" w:rsidRPr="00ED71F6">
        <w:rPr>
          <w:rFonts w:asciiTheme="minorHAnsi" w:hAnsiTheme="minorHAnsi" w:cstheme="minorHAnsi"/>
          <w:bCs/>
          <w:sz w:val="22"/>
          <w:szCs w:val="22"/>
        </w:rPr>
        <w:t xml:space="preserve"> 202</w:t>
      </w:r>
      <w:bookmarkStart w:id="5" w:name="_Hlk45702860"/>
      <w:r w:rsidR="00E76841" w:rsidRPr="00ED71F6">
        <w:rPr>
          <w:rFonts w:asciiTheme="minorHAnsi" w:hAnsiTheme="minorHAnsi" w:cstheme="minorHAnsi"/>
          <w:bCs/>
          <w:sz w:val="22"/>
          <w:szCs w:val="22"/>
        </w:rPr>
        <w:t>5</w:t>
      </w:r>
    </w:p>
    <w:p w14:paraId="741B6ED3" w14:textId="77777777" w:rsidR="009651D3" w:rsidRPr="00ED71F6" w:rsidRDefault="009651D3" w:rsidP="00E76841">
      <w:pPr>
        <w:rPr>
          <w:rFonts w:asciiTheme="minorHAnsi" w:hAnsiTheme="minorHAnsi" w:cstheme="minorHAnsi"/>
          <w:bCs/>
          <w:sz w:val="22"/>
          <w:szCs w:val="22"/>
        </w:rPr>
      </w:pPr>
    </w:p>
    <w:p w14:paraId="14B48EC7" w14:textId="77777777" w:rsidR="00664E3D" w:rsidRDefault="009651D3" w:rsidP="00E76841">
      <w:pPr>
        <w:rPr>
          <w:rFonts w:asciiTheme="minorHAnsi" w:hAnsiTheme="minorHAnsi" w:cstheme="minorHAnsi"/>
          <w:b/>
          <w:sz w:val="22"/>
          <w:szCs w:val="22"/>
        </w:rPr>
      </w:pPr>
      <w:r w:rsidRPr="00ED71F6">
        <w:rPr>
          <w:rFonts w:asciiTheme="minorHAnsi" w:hAnsiTheme="minorHAnsi" w:cstheme="minorHAnsi"/>
          <w:b/>
          <w:sz w:val="22"/>
          <w:szCs w:val="22"/>
        </w:rPr>
        <w:t>Recommended Revisions</w:t>
      </w:r>
      <w:r w:rsidR="00664E3D">
        <w:rPr>
          <w:rFonts w:asciiTheme="minorHAnsi" w:hAnsiTheme="minorHAnsi" w:cstheme="minorHAnsi"/>
          <w:b/>
          <w:sz w:val="22"/>
          <w:szCs w:val="22"/>
        </w:rPr>
        <w:t>:</w:t>
      </w:r>
    </w:p>
    <w:p w14:paraId="7C512F9B" w14:textId="77777777" w:rsidR="00664E3D" w:rsidRDefault="00664E3D" w:rsidP="00E76841">
      <w:pPr>
        <w:rPr>
          <w:rFonts w:asciiTheme="minorHAnsi" w:hAnsiTheme="minorHAnsi" w:cstheme="minorHAnsi"/>
          <w:b/>
          <w:sz w:val="22"/>
          <w:szCs w:val="22"/>
        </w:rPr>
      </w:pPr>
    </w:p>
    <w:p w14:paraId="136300A8" w14:textId="3BAA857C" w:rsidR="009651D3" w:rsidRPr="00664E3D" w:rsidRDefault="009651D3" w:rsidP="00E76841">
      <w:pPr>
        <w:rPr>
          <w:rFonts w:asciiTheme="minorHAnsi" w:hAnsiTheme="minorHAnsi" w:cstheme="minorHAnsi"/>
          <w:b/>
          <w:i/>
          <w:iCs/>
          <w:sz w:val="22"/>
          <w:szCs w:val="22"/>
        </w:rPr>
      </w:pPr>
      <w:r w:rsidRPr="00664E3D">
        <w:rPr>
          <w:rFonts w:asciiTheme="minorHAnsi" w:hAnsiTheme="minorHAnsi" w:cstheme="minorHAnsi"/>
          <w:b/>
          <w:i/>
          <w:iCs/>
          <w:sz w:val="22"/>
          <w:szCs w:val="22"/>
        </w:rPr>
        <w:t>SSAP No. 101</w:t>
      </w:r>
      <w:r w:rsidR="00664E3D" w:rsidRPr="00664E3D">
        <w:rPr>
          <w:rFonts w:asciiTheme="minorHAnsi" w:hAnsiTheme="minorHAnsi" w:cstheme="minorHAnsi"/>
          <w:b/>
          <w:i/>
          <w:iCs/>
          <w:kern w:val="32"/>
          <w:szCs w:val="22"/>
        </w:rPr>
        <w:t>—Income Taxes:</w:t>
      </w:r>
    </w:p>
    <w:p w14:paraId="55A4BECD" w14:textId="77777777" w:rsidR="009651D3" w:rsidRPr="00664E3D" w:rsidRDefault="009651D3" w:rsidP="009651D3">
      <w:pPr>
        <w:pStyle w:val="ListContinued"/>
        <w:numPr>
          <w:ilvl w:val="0"/>
          <w:numId w:val="0"/>
        </w:numPr>
        <w:ind w:left="360" w:hanging="360"/>
        <w:rPr>
          <w:rFonts w:asciiTheme="minorHAnsi" w:hAnsiTheme="minorHAnsi" w:cstheme="minorHAnsi"/>
          <w:b/>
          <w:bCs/>
        </w:rPr>
      </w:pPr>
      <w:r w:rsidRPr="00664E3D">
        <w:rPr>
          <w:rFonts w:asciiTheme="minorHAnsi" w:hAnsiTheme="minorHAnsi" w:cstheme="minorHAnsi"/>
          <w:b/>
          <w:bCs/>
        </w:rPr>
        <w:t>Interim Periods</w:t>
      </w:r>
    </w:p>
    <w:p w14:paraId="4B9BA543" w14:textId="063B5ED7" w:rsidR="00F37784" w:rsidRDefault="002C3EDA" w:rsidP="002C16D1">
      <w:pPr>
        <w:pStyle w:val="ListContinued"/>
        <w:numPr>
          <w:ilvl w:val="0"/>
          <w:numId w:val="5"/>
        </w:numPr>
        <w:ind w:left="0" w:firstLine="0"/>
        <w:rPr>
          <w:rFonts w:asciiTheme="minorHAnsi" w:hAnsiTheme="minorHAnsi" w:cstheme="minorHAnsi"/>
        </w:rPr>
      </w:pPr>
      <w:moveToRangeStart w:id="6" w:author="Oden, Wil" w:date="2025-07-28T09:13:00Z" w:name="move204586403"/>
      <w:moveTo w:id="7" w:author="Oden, Wil" w:date="2025-07-28T09:13:00Z" w16du:dateUtc="2025-07-28T14:13:00Z">
        <w:r w:rsidRPr="00664E3D">
          <w:rPr>
            <w:rFonts w:asciiTheme="minorHAnsi" w:hAnsiTheme="minorHAnsi" w:cstheme="minorHAnsi"/>
          </w:rPr>
          <w:t xml:space="preserve">Estimates of the annual effective tax rate at the end of interim periods </w:t>
        </w:r>
        <w:proofErr w:type="gramStart"/>
        <w:r w:rsidRPr="00664E3D">
          <w:rPr>
            <w:rFonts w:asciiTheme="minorHAnsi" w:hAnsiTheme="minorHAnsi" w:cstheme="minorHAnsi"/>
          </w:rPr>
          <w:t>are,</w:t>
        </w:r>
        <w:proofErr w:type="gramEnd"/>
        <w:r w:rsidRPr="00664E3D">
          <w:rPr>
            <w:rFonts w:asciiTheme="minorHAnsi" w:hAnsiTheme="minorHAnsi" w:cstheme="minorHAnsi"/>
          </w:rPr>
          <w:t xml:space="preserve"> of necessity, based on estimates and are subject to subsequent refinement or revision. If a reliable estimate cannot be made, the actual effective tax rate for the year-to-date may be the best estimate of the annual effective tax rate. If a reporting entity is unable to estimate a part of its “ordinary” income (or loss) or the related tax (or benefit) but is otherwise able to make a reliable estimate, the tax (or benefit) applicable to the item that cannot be estimated shall be reported in the interim period in which the item is reported.</w:t>
        </w:r>
      </w:moveTo>
      <w:moveToRangeEnd w:id="6"/>
      <w:ins w:id="8" w:author="Oden, Wil" w:date="2025-07-28T09:13:00Z" w16du:dateUtc="2025-07-28T14:13:00Z">
        <w:r>
          <w:rPr>
            <w:rFonts w:asciiTheme="minorHAnsi" w:hAnsiTheme="minorHAnsi" w:cstheme="minorHAnsi"/>
          </w:rPr>
          <w:t xml:space="preserve"> </w:t>
        </w:r>
      </w:ins>
      <w:r w:rsidR="009651D3" w:rsidRPr="00F37784">
        <w:rPr>
          <w:rFonts w:asciiTheme="minorHAnsi" w:hAnsiTheme="minorHAnsi" w:cstheme="minorHAnsi"/>
        </w:rPr>
        <w:t xml:space="preserve">Income taxes incurred in interim periods shall be computed using an estimated annual effective current tax rate for the annual period in accordance with the methodology described </w:t>
      </w:r>
      <w:ins w:id="9" w:author="Oden, Wil" w:date="2025-07-14T11:05:00Z" w16du:dateUtc="2025-07-14T16:05:00Z">
        <w:r w:rsidR="003345B2">
          <w:rPr>
            <w:rFonts w:asciiTheme="minorHAnsi" w:hAnsiTheme="minorHAnsi" w:cstheme="minorHAnsi"/>
          </w:rPr>
          <w:t>below</w:t>
        </w:r>
      </w:ins>
      <w:ins w:id="10" w:author="Oden, Wil" w:date="2025-07-14T10:43:00Z" w16du:dateUtc="2025-07-14T15:43:00Z">
        <w:r w:rsidR="000C1311">
          <w:rPr>
            <w:rFonts w:asciiTheme="minorHAnsi" w:hAnsiTheme="minorHAnsi" w:cstheme="minorHAnsi"/>
          </w:rPr>
          <w:t>:</w:t>
        </w:r>
      </w:ins>
      <w:del w:id="11" w:author="Oden, Wil" w:date="2025-07-14T10:18:00Z" w16du:dateUtc="2025-07-14T15:18:00Z">
        <w:r w:rsidR="00B1746B" w:rsidRPr="00B1746B" w:rsidDel="00B1746B">
          <w:rPr>
            <w:rFonts w:asciiTheme="minorHAnsi" w:hAnsiTheme="minorHAnsi" w:cstheme="minorHAnsi"/>
          </w:rPr>
          <w:delText>in paragraphs 19 and 20 of Acc</w:delText>
        </w:r>
        <w:r w:rsidR="00B1746B" w:rsidRPr="005C3657" w:rsidDel="00B1746B">
          <w:rPr>
            <w:rFonts w:asciiTheme="minorHAnsi" w:hAnsiTheme="minorHAnsi" w:cstheme="minorHAnsi"/>
          </w:rPr>
          <w:delText>ounting Principles Board Opinion No. 28, Interim Financial Reporting.</w:delText>
        </w:r>
      </w:del>
      <w:r>
        <w:rPr>
          <w:rFonts w:asciiTheme="minorHAnsi" w:hAnsiTheme="minorHAnsi" w:cstheme="minorHAnsi"/>
        </w:rPr>
        <w:t xml:space="preserve"> </w:t>
      </w:r>
      <w:moveFromRangeStart w:id="12" w:author="Oden, Wil" w:date="2025-07-28T09:13:00Z" w:name="move204586403"/>
      <w:moveFrom w:id="13" w:author="Oden, Wil" w:date="2025-07-28T09:13:00Z">
        <w:r w:rsidRPr="00664E3D" w:rsidDel="002C3EDA">
          <w:rPr>
            <w:rFonts w:asciiTheme="minorHAnsi" w:hAnsiTheme="minorHAnsi" w:cstheme="minorHAnsi"/>
          </w:rPr>
          <w:t xml:space="preserve">Estimates of the annual effective tax rate at the end of interim periods are, of necessity, based on estimates and are subject to subsequent refinement or revision. If a reliable estimate cannot be made, the actual effective tax rate for the year-to-date may be the best estimate of the annual effective tax rate. If a reporting entity is unable to estimate a part of its “ordinary” income (or loss) or the related tax (or benefit) but is </w:t>
        </w:r>
        <w:r w:rsidRPr="00664E3D" w:rsidDel="002C3EDA">
          <w:rPr>
            <w:rFonts w:asciiTheme="minorHAnsi" w:hAnsiTheme="minorHAnsi" w:cstheme="minorHAnsi"/>
          </w:rPr>
          <w:lastRenderedPageBreak/>
          <w:t>otherwise able to make a reliable estimate, the tax (or benefit) applicable to the item that cannot be estimated shall be reported in the interim period in which the item is reported.</w:t>
        </w:r>
      </w:moveFrom>
      <w:moveFromRangeEnd w:id="12"/>
    </w:p>
    <w:p w14:paraId="6ABF7987" w14:textId="7EE12245" w:rsidR="008F30AF" w:rsidRPr="008F30AF" w:rsidRDefault="008F30AF" w:rsidP="008F30AF">
      <w:pPr>
        <w:pStyle w:val="ListContinued"/>
        <w:numPr>
          <w:ilvl w:val="0"/>
          <w:numId w:val="0"/>
        </w:numPr>
        <w:rPr>
          <w:ins w:id="14" w:author="Oden, Wil" w:date="2025-07-14T10:11:00Z" w16du:dateUtc="2025-07-14T15:11:00Z"/>
          <w:rFonts w:asciiTheme="minorHAnsi" w:hAnsiTheme="minorHAnsi" w:cstheme="minorHAnsi"/>
          <w:i/>
          <w:iCs/>
        </w:rPr>
      </w:pPr>
      <w:r w:rsidRPr="008F30AF">
        <w:rPr>
          <w:rFonts w:asciiTheme="minorHAnsi" w:hAnsiTheme="minorHAnsi" w:cstheme="minorHAnsi"/>
          <w:i/>
          <w:iCs/>
        </w:rPr>
        <w:t>[DRAFTING NOTE: The following (paragraphs 20a-b and footnotes 1 &amp; 2) are from APB No. 28, paragraph 19 and 20, previously adopted by reference.]</w:t>
      </w:r>
    </w:p>
    <w:p w14:paraId="30FA39C7" w14:textId="298DD4DC" w:rsidR="00F37784" w:rsidRPr="005C3657" w:rsidRDefault="005B6BCE" w:rsidP="00F37784">
      <w:pPr>
        <w:pStyle w:val="ListContinued"/>
        <w:numPr>
          <w:ilvl w:val="1"/>
          <w:numId w:val="5"/>
        </w:numPr>
        <w:rPr>
          <w:ins w:id="15" w:author="Oden, Wil" w:date="2025-07-14T10:11:00Z" w16du:dateUtc="2025-07-14T15:11:00Z"/>
          <w:rFonts w:asciiTheme="minorHAnsi" w:hAnsiTheme="minorHAnsi" w:cstheme="minorHAnsi"/>
        </w:rPr>
      </w:pPr>
      <w:ins w:id="16" w:author="Oden, Wil" w:date="2025-07-14T11:54:00Z" w16du:dateUtc="2025-07-14T16:54:00Z">
        <w:r w:rsidRPr="005B6BCE">
          <w:rPr>
            <w:rFonts w:asciiTheme="minorHAnsi" w:hAnsiTheme="minorHAnsi" w:cstheme="minorHAnsi"/>
          </w:rPr>
          <w:t xml:space="preserve">In reporting interim financial information, income tax provisions should be determined under the procedures set forth in Accounting Principles Board Opinion (APB) Opinion No. 23 and </w:t>
        </w:r>
      </w:ins>
      <w:ins w:id="17" w:author="Oden, Wil" w:date="2025-07-14T12:23:00Z" w16du:dateUtc="2025-07-14T17:23:00Z">
        <w:r w:rsidR="004958F2">
          <w:rPr>
            <w:rFonts w:asciiTheme="minorHAnsi" w:hAnsiTheme="minorHAnsi" w:cstheme="minorHAnsi"/>
          </w:rPr>
          <w:t>FAS</w:t>
        </w:r>
      </w:ins>
      <w:ins w:id="18" w:author="Oden, Wil" w:date="2025-07-14T11:54:00Z" w16du:dateUtc="2025-07-14T16:54:00Z">
        <w:r w:rsidRPr="005B6BCE">
          <w:rPr>
            <w:rFonts w:asciiTheme="minorHAnsi" w:hAnsiTheme="minorHAnsi" w:cstheme="minorHAnsi"/>
          </w:rPr>
          <w:t xml:space="preserve"> 109</w:t>
        </w:r>
      </w:ins>
      <w:ins w:id="19" w:author="Oden, Wil" w:date="2025-07-14T11:55:00Z" w16du:dateUtc="2025-07-14T16:55:00Z">
        <w:r>
          <w:rPr>
            <w:rFonts w:asciiTheme="minorHAnsi" w:hAnsiTheme="minorHAnsi" w:cstheme="minorHAnsi"/>
          </w:rPr>
          <w:t xml:space="preserve"> </w:t>
        </w:r>
        <w:r w:rsidRPr="005B6BCE">
          <w:rPr>
            <w:rFonts w:asciiTheme="minorHAnsi" w:hAnsiTheme="minorHAnsi" w:cstheme="minorHAnsi"/>
            <w:highlight w:val="lightGray"/>
          </w:rPr>
          <w:t>as modified and adopted for statutory accounting purposes</w:t>
        </w:r>
      </w:ins>
      <w:ins w:id="20" w:author="Oden, Wil" w:date="2025-07-14T11:54:00Z" w16du:dateUtc="2025-07-14T16:54:00Z">
        <w:r w:rsidRPr="005B6BCE">
          <w:rPr>
            <w:rFonts w:asciiTheme="minorHAnsi" w:hAnsiTheme="minorHAnsi" w:cstheme="minorHAnsi"/>
          </w:rPr>
          <w:t>.</w:t>
        </w:r>
        <w:r w:rsidRPr="005C3657">
          <w:rPr>
            <w:rFonts w:asciiTheme="minorHAnsi" w:hAnsiTheme="minorHAnsi" w:cstheme="minorHAnsi"/>
          </w:rPr>
          <w:t xml:space="preserve"> </w:t>
        </w:r>
      </w:ins>
      <w:ins w:id="21" w:author="Oden, Wil" w:date="2025-07-14T10:10:00Z" w16du:dateUtc="2025-07-14T15:10:00Z">
        <w:r w:rsidR="00F37784" w:rsidRPr="005C3657">
          <w:rPr>
            <w:rFonts w:asciiTheme="minorHAnsi" w:hAnsiTheme="minorHAnsi" w:cstheme="minorHAnsi"/>
          </w:rPr>
          <w:t>At the end of each interim period the company should make its best estimate of the effective tax rate expected to be applicable for the full fiscal year. The rate so determined should be used in providing for income taxes on a current year-to-date basis. The effective tax rate should reflect anticipated investment tax credits, foreign tax rates, percentage depletion, capital gains rates, and other available tax planning alternatives. However, in arriving at this effective tax rate no effect should be included for the tax related to significant unusual or extraordinary items that will be separately reported or reported net of their related tax effect in reports for the interim period or for the fiscal year.</w:t>
        </w:r>
      </w:ins>
      <w:ins w:id="22" w:author="Oden, Wil" w:date="2025-07-14T11:57:00Z" w16du:dateUtc="2025-07-14T16:57:00Z">
        <w:r w:rsidR="00986261">
          <w:rPr>
            <w:rStyle w:val="FootnoteReference"/>
            <w:rFonts w:asciiTheme="minorHAnsi" w:hAnsiTheme="minorHAnsi" w:cstheme="minorHAnsi"/>
          </w:rPr>
          <w:footnoteReference w:id="2"/>
        </w:r>
      </w:ins>
      <w:r w:rsidR="0025478B">
        <w:rPr>
          <w:rFonts w:asciiTheme="minorHAnsi" w:hAnsiTheme="minorHAnsi" w:cstheme="minorHAnsi"/>
        </w:rPr>
        <w:t xml:space="preserve">  </w:t>
      </w:r>
    </w:p>
    <w:p w14:paraId="70FC92B5" w14:textId="46543041" w:rsidR="00E25C3B" w:rsidRPr="005C3657" w:rsidRDefault="00F37784" w:rsidP="00E25C3B">
      <w:pPr>
        <w:pStyle w:val="ListContinued"/>
        <w:numPr>
          <w:ilvl w:val="1"/>
          <w:numId w:val="5"/>
        </w:numPr>
        <w:rPr>
          <w:ins w:id="26" w:author="Marcotte, Robin" w:date="2025-07-25T09:45:00Z" w16du:dateUtc="2025-07-25T14:45:00Z"/>
          <w:rFonts w:asciiTheme="minorHAnsi" w:hAnsiTheme="minorHAnsi" w:cstheme="minorHAnsi"/>
        </w:rPr>
      </w:pPr>
      <w:ins w:id="27" w:author="Oden, Wil" w:date="2025-07-14T10:10:00Z" w16du:dateUtc="2025-07-14T15:10:00Z">
        <w:r w:rsidRPr="005C3657">
          <w:rPr>
            <w:rFonts w:asciiTheme="minorHAnsi" w:hAnsiTheme="minorHAnsi" w:cstheme="minorHAnsi"/>
          </w:rPr>
          <w:t xml:space="preserve">The tax effects of losses that arise in the early portion of a fiscal year should be recognized only when the tax benefits are expected to be (a) realized during the year or (b) recognizable as a deferred tax asset at the end of the year in accordance with the provisions of </w:t>
        </w:r>
      </w:ins>
      <w:ins w:id="28" w:author="Oden, Wil" w:date="2025-07-14T11:55:00Z" w16du:dateUtc="2025-07-14T16:55:00Z">
        <w:r w:rsidR="005B6BCE">
          <w:rPr>
            <w:rFonts w:asciiTheme="minorHAnsi" w:hAnsiTheme="minorHAnsi" w:cstheme="minorHAnsi"/>
          </w:rPr>
          <w:t>FAS</w:t>
        </w:r>
      </w:ins>
      <w:ins w:id="29" w:author="Oden, Wil" w:date="2025-07-14T10:10:00Z" w16du:dateUtc="2025-07-14T15:10:00Z">
        <w:r w:rsidRPr="005C3657">
          <w:rPr>
            <w:rFonts w:asciiTheme="minorHAnsi" w:hAnsiTheme="minorHAnsi" w:cstheme="minorHAnsi"/>
          </w:rPr>
          <w:t xml:space="preserve"> 109. An established seasonal pattern of loss in early interim periods offset by income in later interim periods should constitute evidence that realization is more likely than not, unless other evidence indicates the established seasonal pattern will not prevail. The tax effects of losses incurred in early interim periods may be recognized in a later interim period of a fiscal year if their realization, although initially uncertain, later becomes more likely than not. When the tax effects of losses that arise in the early portions of a fiscal year are not recognized in that interim period, no tax provision should be made for income that arises in later interim periods until the tax effects of the previous interim losses are utilized.</w:t>
        </w:r>
      </w:ins>
      <w:ins w:id="30" w:author="Oden, Wil" w:date="2025-07-14T11:59:00Z" w16du:dateUtc="2025-07-14T16:59:00Z">
        <w:r w:rsidR="00AD5415">
          <w:rPr>
            <w:rStyle w:val="FootnoteReference"/>
            <w:rFonts w:asciiTheme="minorHAnsi" w:hAnsiTheme="minorHAnsi" w:cstheme="minorHAnsi"/>
          </w:rPr>
          <w:footnoteReference w:id="3"/>
        </w:r>
      </w:ins>
      <w:ins w:id="33" w:author="Oden, Wil" w:date="2025-07-14T10:10:00Z" w16du:dateUtc="2025-07-14T15:10:00Z">
        <w:r w:rsidRPr="005C3657">
          <w:rPr>
            <w:rFonts w:asciiTheme="minorHAnsi" w:hAnsiTheme="minorHAnsi" w:cstheme="minorHAnsi"/>
          </w:rPr>
          <w:t xml:space="preserve"> The tax effect of a valuation allowance expected to be necessary for a deferred tax asset at the end of the year for originating deductible temporary differences and carryforwards during the year should be included in the effective tax rate. The effect of a change in the beginning-of-the-year balance of a valuation allowance </w:t>
        </w:r>
        <w:proofErr w:type="gramStart"/>
        <w:r w:rsidRPr="005C3657">
          <w:rPr>
            <w:rFonts w:asciiTheme="minorHAnsi" w:hAnsiTheme="minorHAnsi" w:cstheme="minorHAnsi"/>
          </w:rPr>
          <w:t>as a result of</w:t>
        </w:r>
        <w:proofErr w:type="gramEnd"/>
        <w:r w:rsidRPr="005C3657">
          <w:rPr>
            <w:rFonts w:asciiTheme="minorHAnsi" w:hAnsiTheme="minorHAnsi" w:cstheme="minorHAnsi"/>
          </w:rPr>
          <w:t xml:space="preserve"> a change in judgment about the realizability of the related deferred tax asset in future years shall not be apportioned among interim periods through an adjustment of the effective tax rate but shall be recognized in the interim period in which the change occurs. The effects of new tax legislation shall not be recognized prior to enactment. </w:t>
        </w:r>
      </w:ins>
      <w:ins w:id="34" w:author="Oden, Wil" w:date="2025-07-14T10:39:00Z" w16du:dateUtc="2025-07-14T15:39:00Z">
        <w:r w:rsidR="00F93B56" w:rsidRPr="005C3657">
          <w:rPr>
            <w:rFonts w:asciiTheme="minorHAnsi" w:hAnsiTheme="minorHAnsi" w:cstheme="minorHAnsi"/>
          </w:rPr>
          <w:t xml:space="preserve">The tax effect of a change in tax laws or rates on taxes currently payable or refundable for the current year shall be reflected  in the computation of the annual effective tax rate beginning in the first interim period that includes </w:t>
        </w:r>
        <w:proofErr w:type="gramStart"/>
        <w:r w:rsidR="00F93B56" w:rsidRPr="005C3657">
          <w:rPr>
            <w:rFonts w:asciiTheme="minorHAnsi" w:hAnsiTheme="minorHAnsi" w:cstheme="minorHAnsi"/>
          </w:rPr>
          <w:t>the enactment</w:t>
        </w:r>
        <w:proofErr w:type="gramEnd"/>
        <w:r w:rsidR="00F93B56" w:rsidRPr="005C3657">
          <w:rPr>
            <w:rFonts w:asciiTheme="minorHAnsi" w:hAnsiTheme="minorHAnsi" w:cstheme="minorHAnsi"/>
          </w:rPr>
          <w:t xml:space="preserve"> date of the new legislation. The effect of a change in tax laws or rates on a deferred tax liability or asset shall not be apportioned among interim periods through an adjustment of the annual effective tax rate. The tax effect of a change in tax laws or rates on taxes payable or refundable for a prior year shall be recognized as of the </w:t>
        </w:r>
        <w:proofErr w:type="gramStart"/>
        <w:r w:rsidR="00F93B56" w:rsidRPr="005C3657">
          <w:rPr>
            <w:rFonts w:asciiTheme="minorHAnsi" w:hAnsiTheme="minorHAnsi" w:cstheme="minorHAnsi"/>
          </w:rPr>
          <w:t>enactment date</w:t>
        </w:r>
        <w:proofErr w:type="gramEnd"/>
        <w:r w:rsidR="00F93B56" w:rsidRPr="005C3657">
          <w:rPr>
            <w:rFonts w:asciiTheme="minorHAnsi" w:hAnsiTheme="minorHAnsi" w:cstheme="minorHAnsi"/>
          </w:rPr>
          <w:t xml:space="preserve"> of the change as tax expense (benefit) for the current year.</w:t>
        </w:r>
      </w:ins>
    </w:p>
    <w:p w14:paraId="6071C38B" w14:textId="5EC74FEE" w:rsidR="0064513E" w:rsidRPr="00664E3D" w:rsidRDefault="007E1C0A" w:rsidP="0064513E">
      <w:pPr>
        <w:spacing w:after="220"/>
        <w:jc w:val="both"/>
        <w:rPr>
          <w:rFonts w:asciiTheme="minorHAnsi" w:hAnsiTheme="minorHAnsi" w:cstheme="minorHAnsi"/>
          <w:sz w:val="22"/>
          <w:szCs w:val="20"/>
        </w:rPr>
      </w:pPr>
      <w:r>
        <w:rPr>
          <w:rFonts w:asciiTheme="minorHAnsi" w:hAnsiTheme="minorHAnsi" w:cstheme="minorHAnsi"/>
          <w:sz w:val="22"/>
          <w:szCs w:val="20"/>
        </w:rPr>
        <w:lastRenderedPageBreak/>
        <w:t>33</w:t>
      </w:r>
      <w:r w:rsidR="0064513E" w:rsidRPr="00664E3D">
        <w:rPr>
          <w:rFonts w:asciiTheme="minorHAnsi" w:hAnsiTheme="minorHAnsi" w:cstheme="minorHAnsi"/>
          <w:sz w:val="22"/>
          <w:szCs w:val="20"/>
        </w:rPr>
        <w:t xml:space="preserve">. </w:t>
      </w:r>
      <w:r w:rsidR="0064513E" w:rsidRPr="00664E3D">
        <w:rPr>
          <w:rFonts w:asciiTheme="minorHAnsi" w:hAnsiTheme="minorHAnsi" w:cstheme="minorHAnsi"/>
          <w:sz w:val="22"/>
          <w:szCs w:val="20"/>
        </w:rPr>
        <w:tab/>
        <w:t>The following lists Accounting Principles Board Opinions that are adopted or rejected by this statement:</w:t>
      </w:r>
    </w:p>
    <w:p w14:paraId="07679466" w14:textId="77777777" w:rsidR="0064513E" w:rsidRPr="00664E3D" w:rsidRDefault="0064513E" w:rsidP="0064513E">
      <w:pPr>
        <w:widowControl w:val="0"/>
        <w:numPr>
          <w:ilvl w:val="0"/>
          <w:numId w:val="9"/>
        </w:numPr>
        <w:spacing w:after="220"/>
        <w:jc w:val="both"/>
        <w:rPr>
          <w:rFonts w:asciiTheme="minorHAnsi" w:hAnsiTheme="minorHAnsi" w:cstheme="minorHAnsi"/>
          <w:sz w:val="22"/>
          <w:szCs w:val="22"/>
        </w:rPr>
      </w:pPr>
      <w:r w:rsidRPr="00664E3D">
        <w:rPr>
          <w:rFonts w:asciiTheme="minorHAnsi" w:hAnsiTheme="minorHAnsi" w:cstheme="minorHAnsi"/>
          <w:i/>
          <w:sz w:val="22"/>
          <w:szCs w:val="22"/>
        </w:rPr>
        <w:t xml:space="preserve">Accounting Principles Board Opinion No. 2, Accounting for the “Investment Credit,” </w:t>
      </w:r>
      <w:r w:rsidRPr="00664E3D">
        <w:rPr>
          <w:rFonts w:asciiTheme="minorHAnsi" w:hAnsiTheme="minorHAnsi" w:cstheme="minorHAnsi"/>
          <w:sz w:val="22"/>
          <w:szCs w:val="22"/>
        </w:rPr>
        <w:t xml:space="preserve">paragraphs 9-15 are adopted with modification to utilize the cost reduction method only and rejects all other </w:t>
      </w:r>
      <w:proofErr w:type="gramStart"/>
      <w:r w:rsidRPr="00664E3D">
        <w:rPr>
          <w:rFonts w:asciiTheme="minorHAnsi" w:hAnsiTheme="minorHAnsi" w:cstheme="minorHAnsi"/>
          <w:sz w:val="22"/>
          <w:szCs w:val="22"/>
        </w:rPr>
        <w:t>paragraphs;</w:t>
      </w:r>
      <w:proofErr w:type="gramEnd"/>
    </w:p>
    <w:p w14:paraId="2BB4CBEC" w14:textId="77777777" w:rsidR="0064513E" w:rsidRPr="00664E3D" w:rsidRDefault="0064513E" w:rsidP="0064513E">
      <w:pPr>
        <w:numPr>
          <w:ilvl w:val="0"/>
          <w:numId w:val="9"/>
        </w:numPr>
        <w:spacing w:after="220"/>
        <w:jc w:val="both"/>
        <w:rPr>
          <w:rFonts w:asciiTheme="minorHAnsi" w:hAnsiTheme="minorHAnsi" w:cstheme="minorHAnsi"/>
          <w:sz w:val="22"/>
          <w:szCs w:val="22"/>
        </w:rPr>
      </w:pPr>
      <w:r w:rsidRPr="00664E3D">
        <w:rPr>
          <w:rFonts w:asciiTheme="minorHAnsi" w:hAnsiTheme="minorHAnsi" w:cstheme="minorHAnsi"/>
          <w:i/>
          <w:sz w:val="22"/>
          <w:szCs w:val="22"/>
        </w:rPr>
        <w:t xml:space="preserve">Accounting Principles Board Opinion No. 4 (Amending No. 2), Accounting for the “Investment Credit,” </w:t>
      </w:r>
      <w:r w:rsidRPr="00664E3D">
        <w:rPr>
          <w:rFonts w:asciiTheme="minorHAnsi" w:hAnsiTheme="minorHAnsi" w:cstheme="minorHAnsi"/>
          <w:sz w:val="22"/>
          <w:szCs w:val="22"/>
        </w:rPr>
        <w:t xml:space="preserve">is rejected in its </w:t>
      </w:r>
      <w:proofErr w:type="gramStart"/>
      <w:r w:rsidRPr="00664E3D">
        <w:rPr>
          <w:rFonts w:asciiTheme="minorHAnsi" w:hAnsiTheme="minorHAnsi" w:cstheme="minorHAnsi"/>
          <w:sz w:val="22"/>
          <w:szCs w:val="22"/>
        </w:rPr>
        <w:t>entirety;</w:t>
      </w:r>
      <w:proofErr w:type="gramEnd"/>
    </w:p>
    <w:p w14:paraId="51FFDF6B" w14:textId="77777777" w:rsidR="0064513E" w:rsidRPr="00664E3D" w:rsidRDefault="0064513E" w:rsidP="0064513E">
      <w:pPr>
        <w:numPr>
          <w:ilvl w:val="0"/>
          <w:numId w:val="9"/>
        </w:numPr>
        <w:spacing w:after="220"/>
        <w:jc w:val="both"/>
        <w:rPr>
          <w:rFonts w:asciiTheme="minorHAnsi" w:hAnsiTheme="minorHAnsi" w:cstheme="minorHAnsi"/>
          <w:sz w:val="22"/>
          <w:szCs w:val="22"/>
        </w:rPr>
      </w:pPr>
      <w:r w:rsidRPr="00664E3D">
        <w:rPr>
          <w:rFonts w:asciiTheme="minorHAnsi" w:hAnsiTheme="minorHAnsi" w:cstheme="minorHAnsi"/>
          <w:i/>
          <w:sz w:val="22"/>
          <w:szCs w:val="22"/>
        </w:rPr>
        <w:t xml:space="preserve">Accounting Principles Board Opinion No. 10, Omnibus Opinion—1966, </w:t>
      </w:r>
      <w:r w:rsidRPr="00664E3D">
        <w:rPr>
          <w:rFonts w:asciiTheme="minorHAnsi" w:hAnsiTheme="minorHAnsi" w:cstheme="minorHAnsi"/>
          <w:sz w:val="22"/>
          <w:szCs w:val="22"/>
        </w:rPr>
        <w:t xml:space="preserve">paragraph 6 is </w:t>
      </w:r>
      <w:proofErr w:type="gramStart"/>
      <w:r w:rsidRPr="00664E3D">
        <w:rPr>
          <w:rFonts w:asciiTheme="minorHAnsi" w:hAnsiTheme="minorHAnsi" w:cstheme="minorHAnsi"/>
          <w:sz w:val="22"/>
          <w:szCs w:val="22"/>
        </w:rPr>
        <w:t>adopted;</w:t>
      </w:r>
      <w:proofErr w:type="gramEnd"/>
    </w:p>
    <w:p w14:paraId="602AFF09" w14:textId="77777777" w:rsidR="0064513E" w:rsidRPr="00664E3D" w:rsidRDefault="0064513E" w:rsidP="0064513E">
      <w:pPr>
        <w:numPr>
          <w:ilvl w:val="0"/>
          <w:numId w:val="9"/>
        </w:numPr>
        <w:spacing w:after="220"/>
        <w:jc w:val="both"/>
        <w:rPr>
          <w:rFonts w:asciiTheme="minorHAnsi" w:hAnsiTheme="minorHAnsi" w:cstheme="minorHAnsi"/>
          <w:sz w:val="22"/>
          <w:szCs w:val="22"/>
        </w:rPr>
      </w:pPr>
      <w:r w:rsidRPr="00664E3D">
        <w:rPr>
          <w:rFonts w:asciiTheme="minorHAnsi" w:hAnsiTheme="minorHAnsi" w:cstheme="minorHAnsi"/>
          <w:i/>
          <w:sz w:val="22"/>
          <w:szCs w:val="22"/>
        </w:rPr>
        <w:t>Accounting Principles Board Opinion No. 23, Accounting for Income Taxes—Special Areas,</w:t>
      </w:r>
      <w:r w:rsidRPr="00664E3D">
        <w:rPr>
          <w:rFonts w:asciiTheme="minorHAnsi" w:hAnsiTheme="minorHAnsi" w:cstheme="minorHAnsi"/>
          <w:sz w:val="22"/>
          <w:szCs w:val="22"/>
        </w:rPr>
        <w:t xml:space="preserve"> paragraphs 1-3, 5-9, 12-13, and 15-18</w:t>
      </w:r>
      <w:r w:rsidRPr="00664E3D">
        <w:rPr>
          <w:rFonts w:asciiTheme="minorHAnsi" w:hAnsiTheme="minorHAnsi" w:cstheme="minorHAnsi"/>
          <w:i/>
          <w:sz w:val="22"/>
          <w:szCs w:val="22"/>
        </w:rPr>
        <w:t xml:space="preserve"> </w:t>
      </w:r>
      <w:r w:rsidRPr="00664E3D">
        <w:rPr>
          <w:rFonts w:asciiTheme="minorHAnsi" w:hAnsiTheme="minorHAnsi" w:cstheme="minorHAnsi"/>
          <w:sz w:val="22"/>
          <w:szCs w:val="22"/>
        </w:rPr>
        <w:t xml:space="preserve">are adopted, and paragraphs 19-25, and 31-33 are </w:t>
      </w:r>
      <w:proofErr w:type="gramStart"/>
      <w:r w:rsidRPr="00664E3D">
        <w:rPr>
          <w:rFonts w:asciiTheme="minorHAnsi" w:hAnsiTheme="minorHAnsi" w:cstheme="minorHAnsi"/>
          <w:sz w:val="22"/>
          <w:szCs w:val="22"/>
        </w:rPr>
        <w:t>rejected;</w:t>
      </w:r>
      <w:proofErr w:type="gramEnd"/>
    </w:p>
    <w:p w14:paraId="6C86DD13" w14:textId="7CD797A7" w:rsidR="0064513E" w:rsidRPr="00664E3D" w:rsidRDefault="0064513E" w:rsidP="0064513E">
      <w:pPr>
        <w:numPr>
          <w:ilvl w:val="0"/>
          <w:numId w:val="9"/>
        </w:numPr>
        <w:spacing w:after="220"/>
        <w:jc w:val="both"/>
        <w:rPr>
          <w:ins w:id="35" w:author="Oden, Wil" w:date="2025-06-26T13:51:00Z" w16du:dateUtc="2025-06-26T18:51:00Z"/>
          <w:rFonts w:asciiTheme="minorHAnsi" w:hAnsiTheme="minorHAnsi" w:cstheme="minorHAnsi"/>
          <w:sz w:val="22"/>
          <w:szCs w:val="22"/>
        </w:rPr>
      </w:pPr>
      <w:r w:rsidRPr="00664E3D">
        <w:rPr>
          <w:rFonts w:asciiTheme="minorHAnsi" w:hAnsiTheme="minorHAnsi" w:cstheme="minorHAnsi"/>
          <w:i/>
          <w:sz w:val="22"/>
          <w:szCs w:val="22"/>
        </w:rPr>
        <w:t xml:space="preserve">Accounting Principles Board Opinion No. 28, Interim Financial Reporting, </w:t>
      </w:r>
      <w:r w:rsidRPr="00664E3D">
        <w:rPr>
          <w:rFonts w:asciiTheme="minorHAnsi" w:hAnsiTheme="minorHAnsi" w:cstheme="minorHAnsi"/>
          <w:sz w:val="22"/>
          <w:szCs w:val="22"/>
        </w:rPr>
        <w:t>paragraphs 19 and 20 are adopted and all other paragraphs rejected.</w:t>
      </w:r>
      <w:ins w:id="36" w:author="Marcotte, Robin" w:date="2025-07-25T09:47:00Z" w16du:dateUtc="2025-07-25T14:47:00Z">
        <w:r w:rsidR="00DA2592">
          <w:rPr>
            <w:rFonts w:asciiTheme="minorHAnsi" w:hAnsiTheme="minorHAnsi" w:cstheme="minorHAnsi"/>
            <w:sz w:val="22"/>
            <w:szCs w:val="22"/>
          </w:rPr>
          <w:t xml:space="preserve"> In </w:t>
        </w:r>
      </w:ins>
      <w:ins w:id="37" w:author="Oden, Wil" w:date="2025-07-28T08:57:00Z" w16du:dateUtc="2025-07-28T13:57:00Z">
        <w:r w:rsidR="00C917DB">
          <w:rPr>
            <w:rFonts w:asciiTheme="minorHAnsi" w:hAnsiTheme="minorHAnsi" w:cstheme="minorHAnsi"/>
            <w:sz w:val="22"/>
            <w:szCs w:val="22"/>
            <w:highlight w:val="yellow"/>
          </w:rPr>
          <w:t>xxx</w:t>
        </w:r>
      </w:ins>
      <w:ins w:id="38" w:author="Marcotte, Robin" w:date="2025-07-25T09:47:00Z" w16du:dateUtc="2025-07-25T14:47:00Z">
        <w:r w:rsidR="00F435FC" w:rsidRPr="00947013">
          <w:rPr>
            <w:rFonts w:asciiTheme="minorHAnsi" w:hAnsiTheme="minorHAnsi" w:cstheme="minorHAnsi"/>
            <w:sz w:val="22"/>
            <w:szCs w:val="22"/>
            <w:highlight w:val="yellow"/>
          </w:rPr>
          <w:t>, 2025</w:t>
        </w:r>
        <w:r w:rsidR="00F435FC">
          <w:rPr>
            <w:rFonts w:asciiTheme="minorHAnsi" w:hAnsiTheme="minorHAnsi" w:cstheme="minorHAnsi"/>
            <w:sz w:val="22"/>
            <w:szCs w:val="22"/>
          </w:rPr>
          <w:t xml:space="preserve"> </w:t>
        </w:r>
      </w:ins>
      <w:ins w:id="39" w:author="Marcotte, Robin" w:date="2025-07-25T09:48:00Z" w16du:dateUtc="2025-07-25T14:48:00Z">
        <w:r w:rsidR="00024602">
          <w:rPr>
            <w:rFonts w:asciiTheme="minorHAnsi" w:hAnsiTheme="minorHAnsi" w:cstheme="minorHAnsi"/>
            <w:sz w:val="22"/>
            <w:szCs w:val="22"/>
          </w:rPr>
          <w:t xml:space="preserve">APB </w:t>
        </w:r>
      </w:ins>
      <w:ins w:id="40" w:author="Oden, Wil" w:date="2025-07-28T08:56:00Z" w16du:dateUtc="2025-07-28T13:56:00Z">
        <w:r w:rsidR="00C917DB">
          <w:rPr>
            <w:rFonts w:asciiTheme="minorHAnsi" w:hAnsiTheme="minorHAnsi" w:cstheme="minorHAnsi"/>
            <w:sz w:val="22"/>
            <w:szCs w:val="22"/>
          </w:rPr>
          <w:t xml:space="preserve">No. </w:t>
        </w:r>
      </w:ins>
      <w:ins w:id="41" w:author="Marcotte, Robin" w:date="2025-07-25T09:48:00Z" w16du:dateUtc="2025-07-25T14:48:00Z">
        <w:r w:rsidR="00024602">
          <w:rPr>
            <w:rFonts w:asciiTheme="minorHAnsi" w:hAnsiTheme="minorHAnsi" w:cstheme="minorHAnsi"/>
            <w:sz w:val="22"/>
            <w:szCs w:val="22"/>
          </w:rPr>
          <w:t xml:space="preserve">28, paragraph 19 was fully incorporated into the statement and paragraph </w:t>
        </w:r>
      </w:ins>
      <w:ins w:id="42" w:author="Marcotte, Robin" w:date="2025-07-25T09:49:00Z" w16du:dateUtc="2025-07-25T14:49:00Z">
        <w:r w:rsidR="00E915A3">
          <w:rPr>
            <w:rFonts w:asciiTheme="minorHAnsi" w:hAnsiTheme="minorHAnsi" w:cstheme="minorHAnsi"/>
            <w:sz w:val="22"/>
            <w:szCs w:val="22"/>
          </w:rPr>
          <w:t xml:space="preserve">20 was incorporated into the statement with the </w:t>
        </w:r>
        <w:r w:rsidR="00574311">
          <w:rPr>
            <w:rFonts w:asciiTheme="minorHAnsi" w:hAnsiTheme="minorHAnsi" w:cstheme="minorHAnsi"/>
            <w:sz w:val="22"/>
            <w:szCs w:val="22"/>
          </w:rPr>
          <w:t>amendments</w:t>
        </w:r>
        <w:r w:rsidR="00E915A3">
          <w:rPr>
            <w:rFonts w:asciiTheme="minorHAnsi" w:hAnsiTheme="minorHAnsi" w:cstheme="minorHAnsi"/>
            <w:sz w:val="22"/>
            <w:szCs w:val="22"/>
          </w:rPr>
          <w:t xml:space="preserve"> </w:t>
        </w:r>
        <w:r w:rsidR="00574311">
          <w:rPr>
            <w:rFonts w:asciiTheme="minorHAnsi" w:hAnsiTheme="minorHAnsi" w:cstheme="minorHAnsi"/>
            <w:sz w:val="22"/>
            <w:szCs w:val="22"/>
          </w:rPr>
          <w:t xml:space="preserve">from </w:t>
        </w:r>
      </w:ins>
      <w:ins w:id="43" w:author="Marcotte, Robin" w:date="2025-07-25T09:50:00Z" w16du:dateUtc="2025-07-25T14:50:00Z">
        <w:r w:rsidR="00574311">
          <w:rPr>
            <w:rFonts w:asciiTheme="minorHAnsi" w:hAnsiTheme="minorHAnsi" w:cstheme="minorHAnsi"/>
            <w:sz w:val="22"/>
            <w:szCs w:val="22"/>
          </w:rPr>
          <w:t>ASU</w:t>
        </w:r>
        <w:r w:rsidR="005F69C4">
          <w:rPr>
            <w:rFonts w:asciiTheme="minorHAnsi" w:hAnsiTheme="minorHAnsi" w:cstheme="minorHAnsi"/>
            <w:sz w:val="22"/>
            <w:szCs w:val="22"/>
          </w:rPr>
          <w:t xml:space="preserve"> 2019-12 </w:t>
        </w:r>
        <w:r w:rsidR="00574311" w:rsidRPr="00D466A4">
          <w:rPr>
            <w:rFonts w:asciiTheme="minorHAnsi" w:hAnsiTheme="minorHAnsi" w:cstheme="minorHAnsi"/>
            <w:i/>
            <w:sz w:val="22"/>
            <w:szCs w:val="22"/>
          </w:rPr>
          <w:t>Simplifying the Accounting for Income Taxes</w:t>
        </w:r>
      </w:ins>
      <w:ins w:id="44" w:author="Marcotte, Robin" w:date="2025-07-25T09:49:00Z" w16du:dateUtc="2025-07-25T14:49:00Z">
        <w:r w:rsidR="00574311">
          <w:rPr>
            <w:rFonts w:asciiTheme="minorHAnsi" w:hAnsiTheme="minorHAnsi" w:cstheme="minorHAnsi"/>
            <w:sz w:val="22"/>
            <w:szCs w:val="22"/>
          </w:rPr>
          <w:t>.</w:t>
        </w:r>
      </w:ins>
    </w:p>
    <w:p w14:paraId="475E380F" w14:textId="0BE9EA38" w:rsidR="00664E3D" w:rsidRPr="00664E3D" w:rsidRDefault="00D466A4" w:rsidP="0064513E">
      <w:pPr>
        <w:numPr>
          <w:ilvl w:val="0"/>
          <w:numId w:val="9"/>
        </w:numPr>
        <w:spacing w:after="220"/>
        <w:jc w:val="both"/>
        <w:rPr>
          <w:rFonts w:asciiTheme="minorHAnsi" w:hAnsiTheme="minorHAnsi" w:cstheme="minorHAnsi"/>
          <w:sz w:val="22"/>
          <w:szCs w:val="22"/>
        </w:rPr>
      </w:pPr>
      <w:ins w:id="45" w:author="Oden, Wil" w:date="2025-06-26T13:59:00Z" w16du:dateUtc="2025-06-26T18:59:00Z">
        <w:r w:rsidRPr="00D466A4">
          <w:rPr>
            <w:rFonts w:asciiTheme="minorHAnsi" w:hAnsiTheme="minorHAnsi" w:cstheme="minorHAnsi"/>
            <w:i/>
            <w:sz w:val="22"/>
            <w:szCs w:val="22"/>
          </w:rPr>
          <w:t>ASU 2019-12, Simplifying the Accounting for Income Taxes</w:t>
        </w:r>
      </w:ins>
      <w:ins w:id="46" w:author="Oden, Wil" w:date="2025-07-02T12:06:00Z" w16du:dateUtc="2025-07-02T17:06:00Z">
        <w:r w:rsidR="00447776">
          <w:rPr>
            <w:rFonts w:asciiTheme="minorHAnsi" w:hAnsiTheme="minorHAnsi" w:cstheme="minorHAnsi"/>
            <w:iCs/>
            <w:sz w:val="22"/>
            <w:szCs w:val="22"/>
          </w:rPr>
          <w:t xml:space="preserve"> </w:t>
        </w:r>
      </w:ins>
      <w:ins w:id="47" w:author="Oden, Wil" w:date="2025-07-02T13:45:00Z" w16du:dateUtc="2025-07-02T18:45:00Z">
        <w:r w:rsidR="0012610D" w:rsidRPr="0012610D">
          <w:rPr>
            <w:rFonts w:asciiTheme="minorHAnsi" w:hAnsiTheme="minorHAnsi" w:cstheme="minorHAnsi"/>
            <w:iCs/>
            <w:sz w:val="22"/>
            <w:szCs w:val="22"/>
          </w:rPr>
          <w:t xml:space="preserve">modifications </w:t>
        </w:r>
      </w:ins>
      <w:ins w:id="48" w:author="Oden, Wil" w:date="2025-07-14T10:48:00Z" w16du:dateUtc="2025-07-14T15:48:00Z">
        <w:r w:rsidR="003171F3">
          <w:rPr>
            <w:rFonts w:asciiTheme="minorHAnsi" w:hAnsiTheme="minorHAnsi" w:cstheme="minorHAnsi"/>
            <w:iCs/>
            <w:sz w:val="22"/>
            <w:szCs w:val="22"/>
          </w:rPr>
          <w:t>which</w:t>
        </w:r>
      </w:ins>
      <w:ins w:id="49" w:author="Oden, Wil" w:date="2025-07-02T13:45:00Z" w16du:dateUtc="2025-07-02T18:45:00Z">
        <w:r w:rsidR="0012610D" w:rsidRPr="0012610D">
          <w:rPr>
            <w:rFonts w:asciiTheme="minorHAnsi" w:hAnsiTheme="minorHAnsi" w:cstheme="minorHAnsi"/>
            <w:iCs/>
            <w:sz w:val="22"/>
            <w:szCs w:val="22"/>
          </w:rPr>
          <w:t xml:space="preserve"> relate to APB No. 28</w:t>
        </w:r>
      </w:ins>
      <w:ins w:id="50" w:author="Oden, Wil" w:date="2025-07-14T10:47:00Z" w16du:dateUtc="2025-07-14T15:47:00Z">
        <w:r w:rsidR="003171F3">
          <w:rPr>
            <w:rFonts w:asciiTheme="minorHAnsi" w:hAnsiTheme="minorHAnsi" w:cstheme="minorHAnsi"/>
            <w:iCs/>
            <w:sz w:val="22"/>
            <w:szCs w:val="22"/>
          </w:rPr>
          <w:t>,</w:t>
        </w:r>
      </w:ins>
      <w:ins w:id="51" w:author="Oden, Wil" w:date="2025-07-02T13:45:00Z" w16du:dateUtc="2025-07-02T18:45:00Z">
        <w:r w:rsidR="0012610D" w:rsidRPr="0012610D">
          <w:rPr>
            <w:rFonts w:asciiTheme="minorHAnsi" w:hAnsiTheme="minorHAnsi" w:cstheme="minorHAnsi"/>
            <w:iCs/>
            <w:sz w:val="22"/>
            <w:szCs w:val="22"/>
          </w:rPr>
          <w:t xml:space="preserve"> paragraph 20</w:t>
        </w:r>
      </w:ins>
      <w:ins w:id="52" w:author="Oden, Wil" w:date="2025-07-14T10:49:00Z" w16du:dateUtc="2025-07-14T15:49:00Z">
        <w:r w:rsidR="005E59D2">
          <w:rPr>
            <w:rFonts w:asciiTheme="minorHAnsi" w:hAnsiTheme="minorHAnsi" w:cstheme="minorHAnsi"/>
            <w:iCs/>
            <w:sz w:val="22"/>
            <w:szCs w:val="22"/>
          </w:rPr>
          <w:t xml:space="preserve"> (shown in </w:t>
        </w:r>
        <w:r w:rsidR="005E59D2" w:rsidRPr="003171F3">
          <w:rPr>
            <w:rFonts w:asciiTheme="minorHAnsi" w:hAnsiTheme="minorHAnsi" w:cstheme="minorHAnsi"/>
            <w:iCs/>
            <w:sz w:val="22"/>
            <w:szCs w:val="22"/>
          </w:rPr>
          <w:t>ASC 740-270-25-5</w:t>
        </w:r>
        <w:r w:rsidR="005E59D2">
          <w:rPr>
            <w:rFonts w:asciiTheme="minorHAnsi" w:hAnsiTheme="minorHAnsi" w:cstheme="minorHAnsi"/>
            <w:iCs/>
            <w:sz w:val="22"/>
            <w:szCs w:val="22"/>
          </w:rPr>
          <w:t>)</w:t>
        </w:r>
      </w:ins>
      <w:ins w:id="53" w:author="Oden, Wil" w:date="2025-07-14T10:50:00Z" w16du:dateUtc="2025-07-14T15:50:00Z">
        <w:r w:rsidR="00B513E9">
          <w:rPr>
            <w:rFonts w:asciiTheme="minorHAnsi" w:hAnsiTheme="minorHAnsi" w:cstheme="minorHAnsi"/>
            <w:iCs/>
            <w:sz w:val="22"/>
            <w:szCs w:val="22"/>
          </w:rPr>
          <w:t xml:space="preserve"> are adopted</w:t>
        </w:r>
      </w:ins>
      <w:ins w:id="54" w:author="Oden, Wil" w:date="2025-07-02T13:45:00Z" w16du:dateUtc="2025-07-02T18:45:00Z">
        <w:r w:rsidR="0012610D" w:rsidRPr="0012610D">
          <w:rPr>
            <w:rFonts w:asciiTheme="minorHAnsi" w:hAnsiTheme="minorHAnsi" w:cstheme="minorHAnsi"/>
            <w:iCs/>
            <w:sz w:val="22"/>
            <w:szCs w:val="22"/>
          </w:rPr>
          <w:t>. All other paragraphs in ASU 2019-12 are rejected</w:t>
        </w:r>
      </w:ins>
      <w:ins w:id="55" w:author="Oden, Wil" w:date="2025-06-26T13:58:00Z" w16du:dateUtc="2025-06-26T18:58:00Z">
        <w:r w:rsidR="00135D33" w:rsidRPr="00D466A4">
          <w:rPr>
            <w:rFonts w:asciiTheme="minorHAnsi" w:hAnsiTheme="minorHAnsi" w:cstheme="minorHAnsi"/>
            <w:iCs/>
            <w:sz w:val="22"/>
            <w:szCs w:val="22"/>
          </w:rPr>
          <w:t>.</w:t>
        </w:r>
      </w:ins>
    </w:p>
    <w:p w14:paraId="1CEE5C80" w14:textId="2A525FAA" w:rsidR="00A97176" w:rsidRPr="00664E3D" w:rsidRDefault="00A97176" w:rsidP="00C852BB">
      <w:pPr>
        <w:pStyle w:val="ListContinued"/>
        <w:numPr>
          <w:ilvl w:val="0"/>
          <w:numId w:val="0"/>
        </w:numPr>
        <w:ind w:left="360" w:hanging="360"/>
        <w:rPr>
          <w:rFonts w:asciiTheme="minorHAnsi" w:hAnsiTheme="minorHAnsi" w:cstheme="minorHAnsi"/>
          <w:b/>
          <w:bCs/>
          <w:i/>
          <w:iCs/>
        </w:rPr>
      </w:pPr>
      <w:r w:rsidRPr="00664E3D">
        <w:rPr>
          <w:rFonts w:asciiTheme="minorHAnsi" w:hAnsiTheme="minorHAnsi" w:cstheme="minorHAnsi"/>
          <w:b/>
          <w:bCs/>
        </w:rPr>
        <w:t xml:space="preserve"> </w:t>
      </w:r>
      <w:r w:rsidR="008912A8" w:rsidRPr="00664E3D">
        <w:rPr>
          <w:rFonts w:asciiTheme="minorHAnsi" w:hAnsiTheme="minorHAnsi" w:cstheme="minorHAnsi"/>
          <w:b/>
          <w:bCs/>
          <w:i/>
          <w:iCs/>
        </w:rPr>
        <w:t xml:space="preserve">SSAP No. 101, </w:t>
      </w:r>
      <w:r w:rsidR="00BD34E0" w:rsidRPr="00664E3D">
        <w:rPr>
          <w:rFonts w:asciiTheme="minorHAnsi" w:hAnsiTheme="minorHAnsi" w:cstheme="minorHAnsi"/>
          <w:b/>
          <w:bCs/>
          <w:i/>
          <w:iCs/>
        </w:rPr>
        <w:t>Exhibit A – Implementation Questions And Answers</w:t>
      </w:r>
      <w:del w:id="56" w:author="Marcotte, Robin" w:date="2025-06-25T14:00:00Z" w16du:dateUtc="2025-06-25T19:00:00Z">
        <w:r w:rsidR="00BD34E0" w:rsidRPr="00664E3D" w:rsidDel="00BD34E0">
          <w:rPr>
            <w:rFonts w:asciiTheme="minorHAnsi" w:hAnsiTheme="minorHAnsi" w:cstheme="minorHAnsi"/>
            <w:b/>
            <w:bCs/>
            <w:i/>
            <w:iCs/>
          </w:rPr>
          <w:delText xml:space="preserve"> </w:delText>
        </w:r>
      </w:del>
    </w:p>
    <w:p w14:paraId="128E9203" w14:textId="77777777" w:rsidR="008912A8" w:rsidRPr="00664E3D" w:rsidRDefault="008912A8" w:rsidP="008912A8">
      <w:pPr>
        <w:tabs>
          <w:tab w:val="left" w:pos="810"/>
        </w:tabs>
        <w:spacing w:after="220"/>
        <w:jc w:val="both"/>
        <w:rPr>
          <w:rFonts w:asciiTheme="minorHAnsi" w:hAnsiTheme="minorHAnsi" w:cstheme="minorHAnsi"/>
          <w:b/>
          <w:bCs/>
          <w:sz w:val="22"/>
          <w:szCs w:val="22"/>
        </w:rPr>
      </w:pPr>
      <w:bookmarkStart w:id="57" w:name="_Toc522508059"/>
      <w:r w:rsidRPr="00664E3D">
        <w:rPr>
          <w:rFonts w:asciiTheme="minorHAnsi" w:hAnsiTheme="minorHAnsi" w:cstheme="minorHAnsi"/>
          <w:b/>
          <w:bCs/>
          <w:sz w:val="22"/>
          <w:szCs w:val="22"/>
        </w:rPr>
        <w:t>11.</w:t>
      </w:r>
      <w:r w:rsidRPr="00664E3D">
        <w:rPr>
          <w:rFonts w:asciiTheme="minorHAnsi" w:hAnsiTheme="minorHAnsi" w:cstheme="minorHAnsi"/>
          <w:b/>
          <w:bCs/>
          <w:sz w:val="22"/>
          <w:szCs w:val="22"/>
        </w:rPr>
        <w:tab/>
        <w:t>Q – How are current and deferred income taxes to be accounted for in interim periods? [Paragraphs 12.d. and 20]</w:t>
      </w:r>
      <w:bookmarkEnd w:id="57"/>
    </w:p>
    <w:p w14:paraId="02843F41" w14:textId="3BA1729C" w:rsidR="008912A8" w:rsidRPr="00664E3D" w:rsidDel="007F72AF" w:rsidRDefault="008912A8" w:rsidP="007F72AF">
      <w:pPr>
        <w:widowControl w:val="0"/>
        <w:tabs>
          <w:tab w:val="left" w:pos="-720"/>
        </w:tabs>
        <w:suppressAutoHyphens/>
        <w:spacing w:after="220"/>
        <w:jc w:val="both"/>
        <w:rPr>
          <w:del w:id="58" w:author="Oden, Wil" w:date="2025-07-28T08:59:00Z" w16du:dateUtc="2025-07-28T13:59:00Z"/>
          <w:rFonts w:asciiTheme="minorHAnsi" w:hAnsiTheme="minorHAnsi" w:cstheme="minorHAnsi"/>
          <w:snapToGrid w:val="0"/>
          <w:sz w:val="22"/>
          <w:szCs w:val="20"/>
        </w:rPr>
      </w:pPr>
      <w:r w:rsidRPr="00664E3D">
        <w:rPr>
          <w:rFonts w:asciiTheme="minorHAnsi" w:hAnsiTheme="minorHAnsi" w:cstheme="minorHAnsi"/>
          <w:snapToGrid w:val="0"/>
          <w:sz w:val="22"/>
          <w:szCs w:val="20"/>
        </w:rPr>
        <w:t>11.1</w:t>
      </w:r>
      <w:r w:rsidRPr="00664E3D">
        <w:rPr>
          <w:rFonts w:asciiTheme="minorHAnsi" w:hAnsiTheme="minorHAnsi" w:cstheme="minorHAnsi"/>
          <w:snapToGrid w:val="0"/>
          <w:sz w:val="22"/>
          <w:szCs w:val="20"/>
        </w:rPr>
        <w:tab/>
        <w:t xml:space="preserve">A – In setting forth the methodology for the computation of current income taxes (income taxes incurred) in interim periods, </w:t>
      </w:r>
      <w:ins w:id="59" w:author="Oden, Wil" w:date="2025-07-28T08:59:00Z" w16du:dateUtc="2025-07-28T13:59:00Z">
        <w:r w:rsidR="00020B2D">
          <w:rPr>
            <w:rFonts w:asciiTheme="minorHAnsi" w:hAnsiTheme="minorHAnsi" w:cstheme="minorHAnsi"/>
            <w:snapToGrid w:val="0"/>
            <w:sz w:val="22"/>
            <w:szCs w:val="20"/>
          </w:rPr>
          <w:t>insurer</w:t>
        </w:r>
      </w:ins>
      <w:ins w:id="60" w:author="Oden, Wil" w:date="2025-07-28T09:00:00Z" w16du:dateUtc="2025-07-28T14:00:00Z">
        <w:r w:rsidR="00020B2D">
          <w:rPr>
            <w:rFonts w:asciiTheme="minorHAnsi" w:hAnsiTheme="minorHAnsi" w:cstheme="minorHAnsi"/>
            <w:snapToGrid w:val="0"/>
            <w:sz w:val="22"/>
            <w:szCs w:val="20"/>
          </w:rPr>
          <w:t xml:space="preserve">s should refer to </w:t>
        </w:r>
      </w:ins>
      <w:ins w:id="61" w:author="Oden, Wil" w:date="2025-07-28T08:59:00Z" w16du:dateUtc="2025-07-28T13:59:00Z">
        <w:r w:rsidR="00020B2D">
          <w:rPr>
            <w:rFonts w:asciiTheme="minorHAnsi" w:hAnsiTheme="minorHAnsi" w:cstheme="minorHAnsi"/>
            <w:snapToGrid w:val="0"/>
            <w:sz w:val="22"/>
            <w:szCs w:val="20"/>
          </w:rPr>
          <w:t xml:space="preserve">paragraphs </w:t>
        </w:r>
      </w:ins>
      <w:ins w:id="62" w:author="Oden, Wil" w:date="2025-07-28T09:00:00Z" w16du:dateUtc="2025-07-28T14:00:00Z">
        <w:r w:rsidR="00020B2D">
          <w:rPr>
            <w:rFonts w:asciiTheme="minorHAnsi" w:hAnsiTheme="minorHAnsi" w:cstheme="minorHAnsi"/>
            <w:snapToGrid w:val="0"/>
            <w:sz w:val="22"/>
            <w:szCs w:val="20"/>
          </w:rPr>
          <w:t>20 and 21</w:t>
        </w:r>
        <w:r w:rsidR="00711990">
          <w:rPr>
            <w:rFonts w:asciiTheme="minorHAnsi" w:hAnsiTheme="minorHAnsi" w:cstheme="minorHAnsi"/>
            <w:snapToGrid w:val="0"/>
            <w:sz w:val="22"/>
            <w:szCs w:val="20"/>
          </w:rPr>
          <w:t xml:space="preserve"> which details the guidance adopted from AP</w:t>
        </w:r>
      </w:ins>
      <w:ins w:id="63" w:author="Oden, Wil" w:date="2025-07-28T09:01:00Z" w16du:dateUtc="2025-07-28T14:01:00Z">
        <w:r w:rsidR="00711990">
          <w:rPr>
            <w:rFonts w:asciiTheme="minorHAnsi" w:hAnsiTheme="minorHAnsi" w:cstheme="minorHAnsi"/>
            <w:snapToGrid w:val="0"/>
            <w:sz w:val="22"/>
            <w:szCs w:val="20"/>
          </w:rPr>
          <w:t>B No. 28</w:t>
        </w:r>
        <w:r w:rsidR="00EC1E8A">
          <w:rPr>
            <w:rFonts w:asciiTheme="minorHAnsi" w:hAnsiTheme="minorHAnsi" w:cstheme="minorHAnsi"/>
            <w:snapToGrid w:val="0"/>
            <w:sz w:val="22"/>
            <w:szCs w:val="20"/>
          </w:rPr>
          <w:t xml:space="preserve"> into statutory accounting</w:t>
        </w:r>
      </w:ins>
      <w:ins w:id="64" w:author="Oden, Wil" w:date="2025-07-28T09:00:00Z" w16du:dateUtc="2025-07-28T14:00:00Z">
        <w:r w:rsidR="00020B2D">
          <w:rPr>
            <w:rFonts w:asciiTheme="minorHAnsi" w:hAnsiTheme="minorHAnsi" w:cstheme="minorHAnsi"/>
            <w:snapToGrid w:val="0"/>
            <w:sz w:val="22"/>
            <w:szCs w:val="20"/>
          </w:rPr>
          <w:t>.</w:t>
        </w:r>
      </w:ins>
      <w:del w:id="65" w:author="Oden, Wil" w:date="2025-07-28T08:59:00Z" w16du:dateUtc="2025-07-28T13:59:00Z">
        <w:r w:rsidRPr="00664E3D" w:rsidDel="007F72AF">
          <w:rPr>
            <w:rFonts w:asciiTheme="minorHAnsi" w:hAnsiTheme="minorHAnsi" w:cstheme="minorHAnsi"/>
            <w:snapToGrid w:val="0"/>
            <w:sz w:val="22"/>
            <w:szCs w:val="20"/>
          </w:rPr>
          <w:delText>paragraph 20 states:</w:delText>
        </w:r>
      </w:del>
    </w:p>
    <w:p w14:paraId="267B6300" w14:textId="4D26156E" w:rsidR="008912A8" w:rsidRPr="00664E3D" w:rsidRDefault="008912A8" w:rsidP="00006B72">
      <w:pPr>
        <w:widowControl w:val="0"/>
        <w:tabs>
          <w:tab w:val="left" w:pos="-720"/>
        </w:tabs>
        <w:suppressAutoHyphens/>
        <w:spacing w:after="220"/>
        <w:jc w:val="both"/>
        <w:rPr>
          <w:rFonts w:asciiTheme="minorHAnsi" w:hAnsiTheme="minorHAnsi" w:cstheme="minorHAnsi"/>
          <w:sz w:val="20"/>
          <w:szCs w:val="20"/>
        </w:rPr>
      </w:pPr>
      <w:del w:id="66" w:author="Oden, Wil" w:date="2025-07-28T08:59:00Z" w16du:dateUtc="2025-07-28T13:59:00Z">
        <w:r w:rsidRPr="00664E3D" w:rsidDel="007F72AF">
          <w:rPr>
            <w:rFonts w:asciiTheme="minorHAnsi" w:hAnsiTheme="minorHAnsi" w:cstheme="minorHAnsi"/>
            <w:sz w:val="20"/>
            <w:szCs w:val="20"/>
          </w:rPr>
          <w:delText>20.</w:delText>
        </w:r>
        <w:r w:rsidRPr="00664E3D" w:rsidDel="007F72AF">
          <w:rPr>
            <w:rFonts w:asciiTheme="minorHAnsi" w:hAnsiTheme="minorHAnsi" w:cstheme="minorHAnsi"/>
            <w:sz w:val="20"/>
            <w:szCs w:val="20"/>
          </w:rPr>
          <w:tab/>
          <w:delText>Income taxes incurred in interim periods shall be computed using an estimated annual effective current tax rate for the annual period in accordance with the methodology described</w:delText>
        </w:r>
      </w:del>
      <w:del w:id="67" w:author="Oden, Wil" w:date="2025-07-14T10:42:00Z" w16du:dateUtc="2025-07-14T15:42:00Z">
        <w:r w:rsidRPr="00664E3D" w:rsidDel="005C3657">
          <w:rPr>
            <w:rFonts w:asciiTheme="minorHAnsi" w:hAnsiTheme="minorHAnsi" w:cstheme="minorHAnsi"/>
            <w:sz w:val="20"/>
            <w:szCs w:val="20"/>
          </w:rPr>
          <w:delText xml:space="preserve"> in paragraphs 19 and 20 of </w:delText>
        </w:r>
        <w:r w:rsidRPr="005C3657" w:rsidDel="005C3657">
          <w:rPr>
            <w:rFonts w:asciiTheme="minorHAnsi" w:hAnsiTheme="minorHAnsi" w:cstheme="minorHAnsi"/>
            <w:i/>
            <w:sz w:val="20"/>
            <w:szCs w:val="20"/>
          </w:rPr>
          <w:delText>Accounting Principles Board Opinion No. 28, Interim Financial Reporting</w:delText>
        </w:r>
        <w:r w:rsidRPr="005C3657" w:rsidDel="005C3657">
          <w:rPr>
            <w:rFonts w:asciiTheme="minorHAnsi" w:hAnsiTheme="minorHAnsi" w:cstheme="minorHAnsi"/>
            <w:sz w:val="20"/>
            <w:szCs w:val="20"/>
          </w:rPr>
          <w:delText>.</w:delText>
        </w:r>
      </w:del>
      <w:del w:id="68" w:author="Oden, Wil" w:date="2025-07-28T08:59:00Z" w16du:dateUtc="2025-07-28T13:59:00Z">
        <w:r w:rsidRPr="005C3657" w:rsidDel="007F72AF">
          <w:rPr>
            <w:rFonts w:asciiTheme="minorHAnsi" w:hAnsiTheme="minorHAnsi" w:cstheme="minorHAnsi"/>
            <w:sz w:val="20"/>
            <w:szCs w:val="20"/>
          </w:rPr>
          <w:delText xml:space="preserve"> </w:delText>
        </w:r>
        <w:r w:rsidRPr="00664E3D" w:rsidDel="007F72AF">
          <w:rPr>
            <w:rFonts w:asciiTheme="minorHAnsi" w:hAnsiTheme="minorHAnsi" w:cstheme="minorHAnsi"/>
            <w:sz w:val="20"/>
            <w:szCs w:val="20"/>
          </w:rPr>
          <w:delText>Estimates of the annual effective tax rate at the end of interim periods are, of necessity, based on estimates and are subject to subsequent refinement or revision. If a reliable estimate cannot be made, the actual effective tax rate for the year-to-date may be the best estimate of the annual effective tax rate. If an insurer is unable to estimate a part of its “ordinary” income (or loss) or the related tax (or benefit) but is otherwise able to make a reliable estimate, the tax (or benefit) applicable to the item that cannot be estimated shall be reported in the interim period in which the item is reported.</w:delText>
        </w:r>
      </w:del>
    </w:p>
    <w:p w14:paraId="556BD7C7" w14:textId="56BF32B8" w:rsidR="00AA1DC0" w:rsidRPr="00ED71F6" w:rsidRDefault="006A0E69" w:rsidP="008C79F6">
      <w:pPr>
        <w:rPr>
          <w:rFonts w:asciiTheme="minorHAnsi" w:hAnsiTheme="minorHAnsi" w:cstheme="minorHAnsi"/>
          <w:sz w:val="16"/>
          <w:szCs w:val="16"/>
        </w:rPr>
      </w:pPr>
      <w:r w:rsidRPr="00ED71F6">
        <w:rPr>
          <w:rFonts w:asciiTheme="minorHAnsi" w:hAnsiTheme="minorHAnsi" w:cstheme="minorHAnsi"/>
          <w:sz w:val="16"/>
          <w:szCs w:val="16"/>
        </w:rPr>
        <w:fldChar w:fldCharType="begin"/>
      </w:r>
      <w:r w:rsidRPr="00ED71F6">
        <w:rPr>
          <w:rFonts w:asciiTheme="minorHAnsi" w:hAnsiTheme="minorHAnsi" w:cstheme="minorHAnsi"/>
          <w:sz w:val="16"/>
          <w:szCs w:val="16"/>
        </w:rPr>
        <w:instrText xml:space="preserve"> FILENAME \p </w:instrText>
      </w:r>
      <w:r w:rsidRPr="00ED71F6">
        <w:rPr>
          <w:rFonts w:asciiTheme="minorHAnsi" w:hAnsiTheme="minorHAnsi" w:cstheme="minorHAnsi"/>
          <w:sz w:val="16"/>
          <w:szCs w:val="16"/>
        </w:rPr>
        <w:fldChar w:fldCharType="separate"/>
      </w:r>
      <w:r w:rsidR="000C6CDA">
        <w:rPr>
          <w:rFonts w:asciiTheme="minorHAnsi" w:hAnsiTheme="minorHAnsi" w:cstheme="minorHAnsi"/>
          <w:noProof/>
          <w:sz w:val="16"/>
          <w:szCs w:val="16"/>
        </w:rPr>
        <w:t>https://naiconline.sharepoint.com/teams/FRSStatutoryAccounting/National Meetings/A. National Meeting Materials/2025/08-11-25 Summer National Meeting/Meeting/A - 25-18 - ASU 2019-12 Simplifying the Accounting for Income Taxes.docx</w:t>
      </w:r>
      <w:r w:rsidRPr="00ED71F6">
        <w:rPr>
          <w:rFonts w:asciiTheme="minorHAnsi" w:hAnsiTheme="minorHAnsi" w:cstheme="minorHAnsi"/>
          <w:sz w:val="16"/>
          <w:szCs w:val="16"/>
        </w:rPr>
        <w:fldChar w:fldCharType="end"/>
      </w:r>
      <w:bookmarkEnd w:id="5"/>
    </w:p>
    <w:sectPr w:rsidR="00AA1DC0" w:rsidRPr="00ED71F6" w:rsidSect="006B116A">
      <w:headerReference w:type="default" r:id="rId11"/>
      <w:footerReference w:type="default" r:id="rId12"/>
      <w:headerReference w:type="first" r:id="rId13"/>
      <w:footerReference w:type="first" r:id="rId14"/>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1ACE6E" w14:textId="77777777" w:rsidR="000A4581" w:rsidRPr="009D1C45" w:rsidRDefault="000A4581">
      <w:r w:rsidRPr="009D1C45">
        <w:separator/>
      </w:r>
    </w:p>
  </w:endnote>
  <w:endnote w:type="continuationSeparator" w:id="0">
    <w:p w14:paraId="68B1EE3F" w14:textId="77777777" w:rsidR="000A4581" w:rsidRPr="009D1C45" w:rsidRDefault="000A4581">
      <w:r w:rsidRPr="009D1C45">
        <w:continuationSeparator/>
      </w:r>
    </w:p>
  </w:endnote>
  <w:endnote w:type="continuationNotice" w:id="1">
    <w:p w14:paraId="64BB64D3" w14:textId="77777777" w:rsidR="000A4581" w:rsidRPr="009D1C45" w:rsidRDefault="000A45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3938B" w14:textId="070D4318" w:rsidR="00817FE3" w:rsidRPr="00ED71F6" w:rsidRDefault="00817FE3" w:rsidP="00E76841">
    <w:pPr>
      <w:pStyle w:val="Footer"/>
      <w:tabs>
        <w:tab w:val="clear" w:pos="4320"/>
        <w:tab w:val="center" w:pos="5040"/>
      </w:tabs>
      <w:rPr>
        <w:rFonts w:asciiTheme="minorHAnsi" w:hAnsiTheme="minorHAnsi" w:cstheme="minorHAnsi"/>
        <w:sz w:val="20"/>
      </w:rPr>
    </w:pPr>
    <w:r w:rsidRPr="00ED71F6">
      <w:rPr>
        <w:rFonts w:asciiTheme="minorHAnsi" w:hAnsiTheme="minorHAnsi" w:cstheme="minorHAnsi"/>
        <w:sz w:val="20"/>
      </w:rPr>
      <w:t>© 202</w:t>
    </w:r>
    <w:r w:rsidR="00E76841" w:rsidRPr="00ED71F6">
      <w:rPr>
        <w:rFonts w:asciiTheme="minorHAnsi" w:hAnsiTheme="minorHAnsi" w:cstheme="minorHAnsi"/>
        <w:sz w:val="20"/>
      </w:rPr>
      <w:t>5</w:t>
    </w:r>
    <w:r w:rsidRPr="00ED71F6">
      <w:rPr>
        <w:rFonts w:asciiTheme="minorHAnsi" w:hAnsiTheme="minorHAnsi" w:cstheme="minorHAnsi"/>
        <w:sz w:val="20"/>
      </w:rPr>
      <w:t xml:space="preserve"> National Association of Insurance Commissioners  </w:t>
    </w:r>
    <w:r w:rsidR="000A2DB8" w:rsidRPr="00ED71F6">
      <w:rPr>
        <w:rFonts w:asciiTheme="minorHAnsi" w:hAnsiTheme="minorHAnsi" w:cstheme="minorHAnsi"/>
        <w:sz w:val="20"/>
      </w:rPr>
      <w:tab/>
    </w:r>
    <w:r w:rsidRPr="00ED71F6">
      <w:rPr>
        <w:rStyle w:val="PageNumber"/>
        <w:rFonts w:asciiTheme="minorHAnsi" w:hAnsiTheme="minorHAnsi" w:cstheme="minorHAnsi"/>
        <w:sz w:val="20"/>
      </w:rPr>
      <w:fldChar w:fldCharType="begin"/>
    </w:r>
    <w:r w:rsidRPr="00ED71F6">
      <w:rPr>
        <w:rStyle w:val="PageNumber"/>
        <w:rFonts w:asciiTheme="minorHAnsi" w:hAnsiTheme="minorHAnsi" w:cstheme="minorHAnsi"/>
        <w:sz w:val="20"/>
      </w:rPr>
      <w:instrText xml:space="preserve"> PAGE </w:instrText>
    </w:r>
    <w:r w:rsidRPr="00ED71F6">
      <w:rPr>
        <w:rStyle w:val="PageNumber"/>
        <w:rFonts w:asciiTheme="minorHAnsi" w:hAnsiTheme="minorHAnsi" w:cstheme="minorHAnsi"/>
        <w:sz w:val="20"/>
      </w:rPr>
      <w:fldChar w:fldCharType="separate"/>
    </w:r>
    <w:r w:rsidRPr="00ED71F6">
      <w:rPr>
        <w:rStyle w:val="PageNumber"/>
        <w:rFonts w:asciiTheme="minorHAnsi" w:hAnsiTheme="minorHAnsi" w:cstheme="minorHAnsi"/>
        <w:sz w:val="20"/>
        <w:rPrChange w:id="69" w:author="Oden, Wil" w:date="2024-02-12T12:14:00Z">
          <w:rPr>
            <w:rStyle w:val="PageNumber"/>
            <w:noProof/>
            <w:sz w:val="20"/>
          </w:rPr>
        </w:rPrChange>
      </w:rPr>
      <w:t>2</w:t>
    </w:r>
    <w:r w:rsidRPr="00ED71F6">
      <w:rPr>
        <w:rStyle w:val="PageNumber"/>
        <w:rFonts w:asciiTheme="minorHAnsi" w:hAnsiTheme="minorHAnsi" w:cstheme="minorHAnsi"/>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70D23" w14:textId="56EE288A" w:rsidR="00817FE3" w:rsidRPr="009D1C45" w:rsidRDefault="00817FE3" w:rsidP="006B37DD">
    <w:pPr>
      <w:pStyle w:val="Footer"/>
      <w:tabs>
        <w:tab w:val="clear" w:pos="4320"/>
        <w:tab w:val="center" w:pos="5040"/>
      </w:tabs>
      <w:rPr>
        <w:sz w:val="20"/>
      </w:rPr>
    </w:pPr>
    <w:r w:rsidRPr="009D1C45">
      <w:rPr>
        <w:sz w:val="20"/>
      </w:rPr>
      <w:t>© 202</w:t>
    </w:r>
    <w:r w:rsidR="002D3180" w:rsidRPr="009D1C45">
      <w:rPr>
        <w:sz w:val="20"/>
      </w:rPr>
      <w:t>4</w:t>
    </w:r>
    <w:r w:rsidRPr="009D1C45">
      <w:rPr>
        <w:sz w:val="20"/>
      </w:rPr>
      <w:t xml:space="preserve"> National Association of Insurance Commissioners</w:t>
    </w:r>
    <w:r w:rsidRPr="009D1C45">
      <w:rPr>
        <w:sz w:val="20"/>
      </w:rPr>
      <w:tab/>
    </w:r>
    <w:r w:rsidRPr="009D1C45">
      <w:rPr>
        <w:rStyle w:val="PageNumber"/>
        <w:sz w:val="20"/>
      </w:rPr>
      <w:fldChar w:fldCharType="begin"/>
    </w:r>
    <w:r w:rsidRPr="009D1C45">
      <w:rPr>
        <w:rStyle w:val="PageNumber"/>
        <w:sz w:val="20"/>
      </w:rPr>
      <w:instrText xml:space="preserve"> PAGE </w:instrText>
    </w:r>
    <w:r w:rsidRPr="009D1C45">
      <w:rPr>
        <w:rStyle w:val="PageNumber"/>
        <w:sz w:val="20"/>
      </w:rPr>
      <w:fldChar w:fldCharType="separate"/>
    </w:r>
    <w:r w:rsidRPr="009D1C45">
      <w:rPr>
        <w:rStyle w:val="PageNumber"/>
        <w:sz w:val="20"/>
        <w:rPrChange w:id="70" w:author="Oden, Wil" w:date="2024-02-12T12:14:00Z">
          <w:rPr>
            <w:rStyle w:val="PageNumber"/>
            <w:noProof/>
            <w:sz w:val="20"/>
          </w:rPr>
        </w:rPrChange>
      </w:rPr>
      <w:t>1</w:t>
    </w:r>
    <w:r w:rsidRPr="009D1C45">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AC6FCB" w14:textId="77777777" w:rsidR="000A4581" w:rsidRPr="009D1C45" w:rsidRDefault="000A4581">
      <w:r w:rsidRPr="009D1C45">
        <w:separator/>
      </w:r>
    </w:p>
  </w:footnote>
  <w:footnote w:type="continuationSeparator" w:id="0">
    <w:p w14:paraId="065E44F2" w14:textId="77777777" w:rsidR="000A4581" w:rsidRPr="009D1C45" w:rsidRDefault="000A4581">
      <w:r w:rsidRPr="009D1C45">
        <w:continuationSeparator/>
      </w:r>
    </w:p>
  </w:footnote>
  <w:footnote w:type="continuationNotice" w:id="1">
    <w:p w14:paraId="12AA8551" w14:textId="77777777" w:rsidR="000A4581" w:rsidRPr="009D1C45" w:rsidRDefault="000A4581"/>
  </w:footnote>
  <w:footnote w:id="2">
    <w:p w14:paraId="2FA6E4F2" w14:textId="1417EA42" w:rsidR="00986261" w:rsidRDefault="00986261" w:rsidP="00BD31B2">
      <w:pPr>
        <w:pStyle w:val="FootnoteText"/>
      </w:pPr>
      <w:ins w:id="23" w:author="Oden, Wil" w:date="2025-07-14T11:57:00Z" w16du:dateUtc="2025-07-14T16:57:00Z">
        <w:r>
          <w:rPr>
            <w:rStyle w:val="FootnoteReference"/>
          </w:rPr>
          <w:footnoteRef/>
        </w:r>
        <w:r>
          <w:t xml:space="preserve"> Disclosure should be made of the reasons for significant variations in the customary relationship between income tax expense and pretax accounting income, if they are not otherwise apparent from the financial statements or from the nature of the entity's business</w:t>
        </w:r>
      </w:ins>
      <w:ins w:id="24" w:author="Oden, Wil" w:date="2025-07-14T11:59:00Z" w16du:dateUtc="2025-07-14T16:59:00Z">
        <w:r w:rsidR="00BD31B2" w:rsidRPr="00BD31B2">
          <w:t xml:space="preserve"> </w:t>
        </w:r>
        <w:r w:rsidR="00BD31B2">
          <w:t>(refer to FAS 109, paragraph 47)</w:t>
        </w:r>
      </w:ins>
      <w:ins w:id="25" w:author="Oden, Wil" w:date="2025-07-14T11:57:00Z" w16du:dateUtc="2025-07-14T16:57:00Z">
        <w:r>
          <w:t>.</w:t>
        </w:r>
      </w:ins>
    </w:p>
  </w:footnote>
  <w:footnote w:id="3">
    <w:p w14:paraId="6482DD17" w14:textId="59C8E1A8" w:rsidR="00AD5415" w:rsidRDefault="00AD5415" w:rsidP="00CF5292">
      <w:pPr>
        <w:pStyle w:val="FootnoteText"/>
      </w:pPr>
      <w:ins w:id="31" w:author="Oden, Wil" w:date="2025-07-14T11:59:00Z" w16du:dateUtc="2025-07-14T16:59:00Z">
        <w:r>
          <w:rPr>
            <w:rStyle w:val="FootnoteReference"/>
          </w:rPr>
          <w:footnoteRef/>
        </w:r>
        <w:r>
          <w:t xml:space="preserve"> </w:t>
        </w:r>
      </w:ins>
      <w:ins w:id="32" w:author="Oden, Wil" w:date="2025-07-14T12:02:00Z" w16du:dateUtc="2025-07-14T17:02:00Z">
        <w:r w:rsidR="00CF5292">
          <w:t>The tax benefits of interim losses accounted for in this manner would not be reported as extraordinary items in the results of operations of the interim period.</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C35A98" w14:textId="1A677579" w:rsidR="00802228" w:rsidRPr="00ED71F6" w:rsidRDefault="001B5716">
    <w:pPr>
      <w:pStyle w:val="Header"/>
      <w:jc w:val="right"/>
      <w:rPr>
        <w:rFonts w:asciiTheme="minorHAnsi" w:hAnsiTheme="minorHAnsi" w:cstheme="minorHAnsi"/>
        <w:b/>
        <w:sz w:val="20"/>
      </w:rPr>
    </w:pPr>
    <w:r>
      <w:rPr>
        <w:rFonts w:asciiTheme="minorHAnsi" w:hAnsiTheme="minorHAnsi" w:cstheme="minorHAnsi"/>
        <w:b/>
        <w:sz w:val="20"/>
      </w:rPr>
      <w:t>Attachment A</w:t>
    </w:r>
  </w:p>
  <w:p w14:paraId="14FEED1A" w14:textId="44987A72" w:rsidR="00817FE3" w:rsidRPr="00ED71F6" w:rsidRDefault="00817FE3">
    <w:pPr>
      <w:pStyle w:val="Header"/>
      <w:jc w:val="right"/>
      <w:rPr>
        <w:rFonts w:asciiTheme="minorHAnsi" w:hAnsiTheme="minorHAnsi" w:cstheme="minorHAnsi"/>
        <w:bCs/>
        <w:sz w:val="20"/>
      </w:rPr>
    </w:pPr>
    <w:r w:rsidRPr="00ED71F6">
      <w:rPr>
        <w:rFonts w:asciiTheme="minorHAnsi" w:hAnsiTheme="minorHAnsi" w:cstheme="minorHAnsi"/>
        <w:bCs/>
        <w:sz w:val="20"/>
      </w:rPr>
      <w:t>Ref #20</w:t>
    </w:r>
    <w:r w:rsidR="008B4FC3" w:rsidRPr="00ED71F6">
      <w:rPr>
        <w:rFonts w:asciiTheme="minorHAnsi" w:hAnsiTheme="minorHAnsi" w:cstheme="minorHAnsi"/>
        <w:bCs/>
        <w:sz w:val="20"/>
      </w:rPr>
      <w:t>2</w:t>
    </w:r>
    <w:r w:rsidR="00E27661" w:rsidRPr="00ED71F6">
      <w:rPr>
        <w:rFonts w:asciiTheme="minorHAnsi" w:hAnsiTheme="minorHAnsi" w:cstheme="minorHAnsi"/>
        <w:bCs/>
        <w:sz w:val="20"/>
      </w:rPr>
      <w:t>5</w:t>
    </w:r>
    <w:r w:rsidR="008B4FC3" w:rsidRPr="00ED71F6">
      <w:rPr>
        <w:rFonts w:asciiTheme="minorHAnsi" w:hAnsiTheme="minorHAnsi" w:cstheme="minorHAnsi"/>
        <w:bCs/>
        <w:sz w:val="20"/>
      </w:rPr>
      <w:t>-</w:t>
    </w:r>
    <w:r w:rsidR="001B5716">
      <w:rPr>
        <w:rFonts w:asciiTheme="minorHAnsi" w:hAnsiTheme="minorHAnsi" w:cstheme="minorHAnsi"/>
        <w:bCs/>
        <w:sz w:val="20"/>
      </w:rPr>
      <w:t>18</w:t>
    </w:r>
  </w:p>
  <w:p w14:paraId="12DAC63B" w14:textId="77777777" w:rsidR="00817FE3" w:rsidRPr="00ED71F6" w:rsidRDefault="00817FE3">
    <w:pPr>
      <w:pStyle w:val="Header"/>
      <w:jc w:val="right"/>
      <w:rPr>
        <w:rFonts w:asciiTheme="minorHAnsi" w:hAnsiTheme="minorHAnsi" w:cstheme="minorHAnsi"/>
      </w:rPr>
    </w:pPr>
  </w:p>
  <w:p w14:paraId="12002676" w14:textId="77777777" w:rsidR="001B5716" w:rsidRDefault="001B571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19226" w14:textId="2858334F" w:rsidR="00817FE3" w:rsidRPr="009D1C45" w:rsidRDefault="00817FE3" w:rsidP="00781F91">
    <w:pPr>
      <w:pStyle w:val="Header"/>
      <w:jc w:val="right"/>
      <w:rPr>
        <w:bCs/>
        <w:sz w:val="20"/>
      </w:rPr>
    </w:pPr>
    <w:r w:rsidRPr="009D1C45">
      <w:rPr>
        <w:bCs/>
        <w:sz w:val="20"/>
      </w:rPr>
      <w:t>Ref #202</w:t>
    </w:r>
    <w:r w:rsidR="002D3180" w:rsidRPr="009D1C45">
      <w:rPr>
        <w:bCs/>
        <w:sz w:val="20"/>
      </w:rPr>
      <w:t>4</w:t>
    </w:r>
    <w:r w:rsidR="00850FEE" w:rsidRPr="009D1C45">
      <w:rPr>
        <w:bCs/>
        <w:sz w:val="20"/>
      </w:rPr>
      <w:t>-</w:t>
    </w:r>
    <w:r w:rsidR="002D3180" w:rsidRPr="009D1C45">
      <w:rPr>
        <w:bCs/>
        <w:sz w:val="20"/>
      </w:rPr>
      <w:t>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D4D0B7F4"/>
    <w:lvl w:ilvl="0">
      <w:start w:val="1"/>
      <w:numFmt w:val="decimal"/>
      <w:pStyle w:val="ListNumber3"/>
      <w:lvlText w:val="%1."/>
      <w:lvlJc w:val="left"/>
      <w:pPr>
        <w:tabs>
          <w:tab w:val="num" w:pos="1080"/>
        </w:tabs>
        <w:ind w:left="1080" w:hanging="360"/>
      </w:pPr>
    </w:lvl>
  </w:abstractNum>
  <w:abstractNum w:abstractNumId="1" w15:restartNumberingAfterBreak="0">
    <w:nsid w:val="FFFFFF88"/>
    <w:multiLevelType w:val="singleLevel"/>
    <w:tmpl w:val="257A1570"/>
    <w:lvl w:ilvl="0">
      <w:start w:val="1"/>
      <w:numFmt w:val="decimal"/>
      <w:pStyle w:val="ListNumber"/>
      <w:lvlText w:val="%1."/>
      <w:lvlJc w:val="left"/>
      <w:pPr>
        <w:tabs>
          <w:tab w:val="num" w:pos="360"/>
        </w:tabs>
        <w:ind w:left="360" w:hanging="360"/>
      </w:pPr>
    </w:lvl>
  </w:abstractNum>
  <w:abstractNum w:abstractNumId="2" w15:restartNumberingAfterBreak="0">
    <w:nsid w:val="FFFFFFFE"/>
    <w:multiLevelType w:val="singleLevel"/>
    <w:tmpl w:val="1D8C0038"/>
    <w:lvl w:ilvl="0">
      <w:numFmt w:val="decimal"/>
      <w:pStyle w:val="ListBullet2"/>
      <w:lvlText w:val="*"/>
      <w:lvlJc w:val="left"/>
    </w:lvl>
  </w:abstractNum>
  <w:abstractNum w:abstractNumId="3" w15:restartNumberingAfterBreak="0">
    <w:nsid w:val="4E280CE0"/>
    <w:multiLevelType w:val="hybridMultilevel"/>
    <w:tmpl w:val="CA828470"/>
    <w:lvl w:ilvl="0" w:tplc="FFFFFFFF">
      <w:start w:val="19"/>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61BC3D36"/>
    <w:multiLevelType w:val="singleLevel"/>
    <w:tmpl w:val="B6C656D6"/>
    <w:lvl w:ilvl="0">
      <w:start w:val="1"/>
      <w:numFmt w:val="lowerLetter"/>
      <w:lvlText w:val="%1."/>
      <w:legacy w:legacy="1" w:legacySpace="0" w:legacyIndent="720"/>
      <w:lvlJc w:val="left"/>
      <w:pPr>
        <w:ind w:left="1440" w:hanging="720"/>
      </w:pPr>
    </w:lvl>
  </w:abstractNum>
  <w:abstractNum w:abstractNumId="5" w15:restartNumberingAfterBreak="0">
    <w:nsid w:val="632E2E27"/>
    <w:multiLevelType w:val="hybridMultilevel"/>
    <w:tmpl w:val="97DC6420"/>
    <w:lvl w:ilvl="0" w:tplc="DF8A357A">
      <w:start w:val="1"/>
      <w:numFmt w:val="lowerLetter"/>
      <w:lvlText w:val="%1."/>
      <w:lvlJc w:val="lef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41B2086"/>
    <w:multiLevelType w:val="hybridMultilevel"/>
    <w:tmpl w:val="BE7E6074"/>
    <w:lvl w:ilvl="0" w:tplc="950C863A">
      <w:start w:val="1"/>
      <w:numFmt w:val="lowerLetter"/>
      <w:lvlText w:val="%1."/>
      <w:lvlJc w:val="left"/>
      <w:pPr>
        <w:ind w:left="10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6674471"/>
    <w:multiLevelType w:val="hybridMultilevel"/>
    <w:tmpl w:val="CA828470"/>
    <w:lvl w:ilvl="0" w:tplc="D2D6114E">
      <w:start w:val="19"/>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7DBC5D86"/>
    <w:multiLevelType w:val="hybridMultilevel"/>
    <w:tmpl w:val="C67AD7BE"/>
    <w:lvl w:ilvl="0" w:tplc="0B806CB2">
      <w:start w:val="4"/>
      <w:numFmt w:val="decimal"/>
      <w:pStyle w:val="ListContinued"/>
      <w:lvlText w:val="%1."/>
      <w:lvlJc w:val="left"/>
      <w:pPr>
        <w:ind w:left="360" w:hanging="360"/>
      </w:pPr>
      <w:rPr>
        <w:rFonts w:hint="default"/>
        <w:b w:val="0"/>
        <w:bCs w:val="0"/>
      </w:rPr>
    </w:lvl>
    <w:lvl w:ilvl="1" w:tplc="950C863A">
      <w:start w:val="1"/>
      <w:numFmt w:val="lowerLetter"/>
      <w:lvlText w:val="%2."/>
      <w:lvlJc w:val="left"/>
      <w:pPr>
        <w:ind w:left="1080" w:hanging="360"/>
      </w:pPr>
      <w:rPr>
        <w:b w:val="0"/>
        <w:bCs w:val="0"/>
      </w:rPr>
    </w:lvl>
    <w:lvl w:ilvl="2" w:tplc="9D347190">
      <w:start w:val="1"/>
      <w:numFmt w:val="lowerRoman"/>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558589487">
    <w:abstractNumId w:val="5"/>
  </w:num>
  <w:num w:numId="2" w16cid:durableId="1708094231">
    <w:abstractNumId w:val="0"/>
  </w:num>
  <w:num w:numId="3" w16cid:durableId="781732477">
    <w:abstractNumId w:val="2"/>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4" w16cid:durableId="1166360887">
    <w:abstractNumId w:val="1"/>
  </w:num>
  <w:num w:numId="5" w16cid:durableId="308632238">
    <w:abstractNumId w:val="8"/>
    <w:lvlOverride w:ilvl="0">
      <w:startOverride w:val="20"/>
    </w:lvlOverride>
  </w:num>
  <w:num w:numId="6" w16cid:durableId="1009333679">
    <w:abstractNumId w:val="8"/>
  </w:num>
  <w:num w:numId="7" w16cid:durableId="394201975">
    <w:abstractNumId w:val="8"/>
    <w:lvlOverride w:ilvl="0">
      <w:startOverride w:val="20"/>
    </w:lvlOverride>
  </w:num>
  <w:num w:numId="8" w16cid:durableId="844438108">
    <w:abstractNumId w:val="7"/>
  </w:num>
  <w:num w:numId="9" w16cid:durableId="1025401080">
    <w:abstractNumId w:val="4"/>
  </w:num>
  <w:num w:numId="10" w16cid:durableId="308366251">
    <w:abstractNumId w:val="3"/>
  </w:num>
  <w:num w:numId="11" w16cid:durableId="1354264542">
    <w:abstractNumId w:val="6"/>
  </w:num>
  <w:num w:numId="12" w16cid:durableId="1567567560">
    <w:abstractNumId w:val="8"/>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Oden, Wil">
    <w15:presenceInfo w15:providerId="AD" w15:userId="S::woden@naic.org::9a4653d8-4996-4e80-a4c5-e9009bc3ce4e"/>
  </w15:person>
  <w15:person w15:author="Marcotte, Robin">
    <w15:presenceInfo w15:providerId="AD" w15:userId="S::rmarcotte@naic.org::a1b2a964-3ea4-4632-b2ed-def413f86b2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083E"/>
    <w:rsid w:val="00000925"/>
    <w:rsid w:val="00000C62"/>
    <w:rsid w:val="0000106A"/>
    <w:rsid w:val="000021B7"/>
    <w:rsid w:val="000043DE"/>
    <w:rsid w:val="00004652"/>
    <w:rsid w:val="00004A4C"/>
    <w:rsid w:val="00005022"/>
    <w:rsid w:val="00006952"/>
    <w:rsid w:val="00006B72"/>
    <w:rsid w:val="00007FAB"/>
    <w:rsid w:val="00015AEA"/>
    <w:rsid w:val="00015CBE"/>
    <w:rsid w:val="00016321"/>
    <w:rsid w:val="000171B1"/>
    <w:rsid w:val="000175B2"/>
    <w:rsid w:val="00020B2D"/>
    <w:rsid w:val="000213FE"/>
    <w:rsid w:val="00023329"/>
    <w:rsid w:val="00024602"/>
    <w:rsid w:val="0002510F"/>
    <w:rsid w:val="00025C21"/>
    <w:rsid w:val="000308A3"/>
    <w:rsid w:val="00030CC7"/>
    <w:rsid w:val="00031BB6"/>
    <w:rsid w:val="00032949"/>
    <w:rsid w:val="00032CF6"/>
    <w:rsid w:val="00033507"/>
    <w:rsid w:val="00034B2F"/>
    <w:rsid w:val="0003513F"/>
    <w:rsid w:val="00035C40"/>
    <w:rsid w:val="00035EEE"/>
    <w:rsid w:val="00037FDC"/>
    <w:rsid w:val="00041F40"/>
    <w:rsid w:val="0004258A"/>
    <w:rsid w:val="00042EC6"/>
    <w:rsid w:val="0004326B"/>
    <w:rsid w:val="000436DE"/>
    <w:rsid w:val="00050868"/>
    <w:rsid w:val="00052158"/>
    <w:rsid w:val="000530E7"/>
    <w:rsid w:val="00053F57"/>
    <w:rsid w:val="0005502C"/>
    <w:rsid w:val="0005520D"/>
    <w:rsid w:val="0005726B"/>
    <w:rsid w:val="000579B6"/>
    <w:rsid w:val="000618CA"/>
    <w:rsid w:val="00061DA3"/>
    <w:rsid w:val="00062300"/>
    <w:rsid w:val="00062321"/>
    <w:rsid w:val="00063F4B"/>
    <w:rsid w:val="000673AF"/>
    <w:rsid w:val="00067924"/>
    <w:rsid w:val="000719A4"/>
    <w:rsid w:val="000732B5"/>
    <w:rsid w:val="00075013"/>
    <w:rsid w:val="00075C2F"/>
    <w:rsid w:val="000760F9"/>
    <w:rsid w:val="00076F40"/>
    <w:rsid w:val="00076F61"/>
    <w:rsid w:val="00082951"/>
    <w:rsid w:val="00082A41"/>
    <w:rsid w:val="0008381B"/>
    <w:rsid w:val="000846B1"/>
    <w:rsid w:val="00084993"/>
    <w:rsid w:val="00086C52"/>
    <w:rsid w:val="00091380"/>
    <w:rsid w:val="00093137"/>
    <w:rsid w:val="000949CB"/>
    <w:rsid w:val="000949E7"/>
    <w:rsid w:val="00094A60"/>
    <w:rsid w:val="000954DC"/>
    <w:rsid w:val="00095A99"/>
    <w:rsid w:val="000967FA"/>
    <w:rsid w:val="000973F0"/>
    <w:rsid w:val="00097C0D"/>
    <w:rsid w:val="000A1F00"/>
    <w:rsid w:val="000A2DB8"/>
    <w:rsid w:val="000A3CA8"/>
    <w:rsid w:val="000A4581"/>
    <w:rsid w:val="000A5CA1"/>
    <w:rsid w:val="000A6013"/>
    <w:rsid w:val="000A72A2"/>
    <w:rsid w:val="000B1D92"/>
    <w:rsid w:val="000C1311"/>
    <w:rsid w:val="000C16E8"/>
    <w:rsid w:val="000C5290"/>
    <w:rsid w:val="000C58E8"/>
    <w:rsid w:val="000C640D"/>
    <w:rsid w:val="000C6CDA"/>
    <w:rsid w:val="000D01FB"/>
    <w:rsid w:val="000D0FF8"/>
    <w:rsid w:val="000D165C"/>
    <w:rsid w:val="000D2B52"/>
    <w:rsid w:val="000D2BF4"/>
    <w:rsid w:val="000D4343"/>
    <w:rsid w:val="000D64FC"/>
    <w:rsid w:val="000D6AE8"/>
    <w:rsid w:val="000D6E6C"/>
    <w:rsid w:val="000D7DAD"/>
    <w:rsid w:val="000E0965"/>
    <w:rsid w:val="000E1131"/>
    <w:rsid w:val="000E16CA"/>
    <w:rsid w:val="000E1B15"/>
    <w:rsid w:val="000E23A6"/>
    <w:rsid w:val="000F1ACA"/>
    <w:rsid w:val="000F55BE"/>
    <w:rsid w:val="00101918"/>
    <w:rsid w:val="00103F07"/>
    <w:rsid w:val="00106657"/>
    <w:rsid w:val="00107A2C"/>
    <w:rsid w:val="001109B7"/>
    <w:rsid w:val="00111F26"/>
    <w:rsid w:val="0011265B"/>
    <w:rsid w:val="001126DC"/>
    <w:rsid w:val="001136D9"/>
    <w:rsid w:val="001149F2"/>
    <w:rsid w:val="00115220"/>
    <w:rsid w:val="00121325"/>
    <w:rsid w:val="0012149C"/>
    <w:rsid w:val="001218F4"/>
    <w:rsid w:val="00122081"/>
    <w:rsid w:val="00122CAA"/>
    <w:rsid w:val="001238FE"/>
    <w:rsid w:val="00124A93"/>
    <w:rsid w:val="00124F6B"/>
    <w:rsid w:val="001256BB"/>
    <w:rsid w:val="0012610D"/>
    <w:rsid w:val="00126E8D"/>
    <w:rsid w:val="00133830"/>
    <w:rsid w:val="00134059"/>
    <w:rsid w:val="00134B8D"/>
    <w:rsid w:val="0013539B"/>
    <w:rsid w:val="0013542D"/>
    <w:rsid w:val="00135AE6"/>
    <w:rsid w:val="00135D33"/>
    <w:rsid w:val="00136CE8"/>
    <w:rsid w:val="00136FFF"/>
    <w:rsid w:val="001370D5"/>
    <w:rsid w:val="00140276"/>
    <w:rsid w:val="00140725"/>
    <w:rsid w:val="001413C7"/>
    <w:rsid w:val="00141917"/>
    <w:rsid w:val="00142D01"/>
    <w:rsid w:val="0014526B"/>
    <w:rsid w:val="00147780"/>
    <w:rsid w:val="00147B7A"/>
    <w:rsid w:val="00152636"/>
    <w:rsid w:val="0015541D"/>
    <w:rsid w:val="00156614"/>
    <w:rsid w:val="00156982"/>
    <w:rsid w:val="00157F0C"/>
    <w:rsid w:val="00161780"/>
    <w:rsid w:val="00162694"/>
    <w:rsid w:val="00163869"/>
    <w:rsid w:val="00165323"/>
    <w:rsid w:val="001653AE"/>
    <w:rsid w:val="00166854"/>
    <w:rsid w:val="00167B15"/>
    <w:rsid w:val="00171212"/>
    <w:rsid w:val="001717B8"/>
    <w:rsid w:val="00174B14"/>
    <w:rsid w:val="00176089"/>
    <w:rsid w:val="001767CC"/>
    <w:rsid w:val="00180837"/>
    <w:rsid w:val="00180CC7"/>
    <w:rsid w:val="0018185D"/>
    <w:rsid w:val="001819E3"/>
    <w:rsid w:val="00184144"/>
    <w:rsid w:val="001841DE"/>
    <w:rsid w:val="0018487D"/>
    <w:rsid w:val="001852BB"/>
    <w:rsid w:val="00190A36"/>
    <w:rsid w:val="00192524"/>
    <w:rsid w:val="0019395E"/>
    <w:rsid w:val="00193AA4"/>
    <w:rsid w:val="00193D47"/>
    <w:rsid w:val="0019439E"/>
    <w:rsid w:val="0019505A"/>
    <w:rsid w:val="00195A1E"/>
    <w:rsid w:val="00196486"/>
    <w:rsid w:val="00196790"/>
    <w:rsid w:val="001A1779"/>
    <w:rsid w:val="001A1A85"/>
    <w:rsid w:val="001A26AB"/>
    <w:rsid w:val="001A3510"/>
    <w:rsid w:val="001A56AE"/>
    <w:rsid w:val="001A640D"/>
    <w:rsid w:val="001A6AF8"/>
    <w:rsid w:val="001A706A"/>
    <w:rsid w:val="001B1CAD"/>
    <w:rsid w:val="001B2597"/>
    <w:rsid w:val="001B3138"/>
    <w:rsid w:val="001B5716"/>
    <w:rsid w:val="001B7680"/>
    <w:rsid w:val="001C11B0"/>
    <w:rsid w:val="001C316C"/>
    <w:rsid w:val="001C32EF"/>
    <w:rsid w:val="001C3DBF"/>
    <w:rsid w:val="001C7133"/>
    <w:rsid w:val="001C72F6"/>
    <w:rsid w:val="001C7EA3"/>
    <w:rsid w:val="001D0EFD"/>
    <w:rsid w:val="001D33C8"/>
    <w:rsid w:val="001E01E1"/>
    <w:rsid w:val="001E0795"/>
    <w:rsid w:val="001E1EE3"/>
    <w:rsid w:val="001E2544"/>
    <w:rsid w:val="001E5CA8"/>
    <w:rsid w:val="001E62A5"/>
    <w:rsid w:val="001E64F7"/>
    <w:rsid w:val="001E656C"/>
    <w:rsid w:val="001F1EEC"/>
    <w:rsid w:val="001F1F8B"/>
    <w:rsid w:val="001F2089"/>
    <w:rsid w:val="001F2E0D"/>
    <w:rsid w:val="001F3CF4"/>
    <w:rsid w:val="001F45B6"/>
    <w:rsid w:val="001F4623"/>
    <w:rsid w:val="001F46EB"/>
    <w:rsid w:val="001F48BD"/>
    <w:rsid w:val="001F5D87"/>
    <w:rsid w:val="001F5FA2"/>
    <w:rsid w:val="001F70AF"/>
    <w:rsid w:val="001F7290"/>
    <w:rsid w:val="00200640"/>
    <w:rsid w:val="00200BB6"/>
    <w:rsid w:val="0020227E"/>
    <w:rsid w:val="00203FF7"/>
    <w:rsid w:val="002046F5"/>
    <w:rsid w:val="00205115"/>
    <w:rsid w:val="00206139"/>
    <w:rsid w:val="002107F5"/>
    <w:rsid w:val="00210811"/>
    <w:rsid w:val="002130E6"/>
    <w:rsid w:val="0021400E"/>
    <w:rsid w:val="00216E2D"/>
    <w:rsid w:val="00223B9C"/>
    <w:rsid w:val="00224871"/>
    <w:rsid w:val="002255D0"/>
    <w:rsid w:val="00226551"/>
    <w:rsid w:val="00226956"/>
    <w:rsid w:val="00226ECD"/>
    <w:rsid w:val="00227E96"/>
    <w:rsid w:val="00231259"/>
    <w:rsid w:val="00231CC4"/>
    <w:rsid w:val="0023231E"/>
    <w:rsid w:val="00235AF2"/>
    <w:rsid w:val="00235B51"/>
    <w:rsid w:val="002379FB"/>
    <w:rsid w:val="00237B49"/>
    <w:rsid w:val="00241C13"/>
    <w:rsid w:val="00242183"/>
    <w:rsid w:val="00243A4A"/>
    <w:rsid w:val="00243BE3"/>
    <w:rsid w:val="00247044"/>
    <w:rsid w:val="00251A31"/>
    <w:rsid w:val="00253B3C"/>
    <w:rsid w:val="002540FD"/>
    <w:rsid w:val="0025478B"/>
    <w:rsid w:val="00254BFA"/>
    <w:rsid w:val="0025634D"/>
    <w:rsid w:val="00256D57"/>
    <w:rsid w:val="002572C9"/>
    <w:rsid w:val="00257949"/>
    <w:rsid w:val="00261273"/>
    <w:rsid w:val="00261D14"/>
    <w:rsid w:val="002634BA"/>
    <w:rsid w:val="00266CC5"/>
    <w:rsid w:val="0027354E"/>
    <w:rsid w:val="00274AE1"/>
    <w:rsid w:val="00275405"/>
    <w:rsid w:val="00275ADD"/>
    <w:rsid w:val="002810A4"/>
    <w:rsid w:val="00284073"/>
    <w:rsid w:val="0028530D"/>
    <w:rsid w:val="0028601C"/>
    <w:rsid w:val="002869E4"/>
    <w:rsid w:val="00292678"/>
    <w:rsid w:val="00292EC3"/>
    <w:rsid w:val="00293C9B"/>
    <w:rsid w:val="002952EA"/>
    <w:rsid w:val="00295E87"/>
    <w:rsid w:val="002A1316"/>
    <w:rsid w:val="002A3D33"/>
    <w:rsid w:val="002A4041"/>
    <w:rsid w:val="002A44FE"/>
    <w:rsid w:val="002A475C"/>
    <w:rsid w:val="002A6B05"/>
    <w:rsid w:val="002A7B04"/>
    <w:rsid w:val="002B0431"/>
    <w:rsid w:val="002B157B"/>
    <w:rsid w:val="002B15C6"/>
    <w:rsid w:val="002B182B"/>
    <w:rsid w:val="002B3BD4"/>
    <w:rsid w:val="002B43B7"/>
    <w:rsid w:val="002B516B"/>
    <w:rsid w:val="002B5765"/>
    <w:rsid w:val="002C02D2"/>
    <w:rsid w:val="002C0D9C"/>
    <w:rsid w:val="002C16D1"/>
    <w:rsid w:val="002C1B3F"/>
    <w:rsid w:val="002C3CF8"/>
    <w:rsid w:val="002C3EDA"/>
    <w:rsid w:val="002C47AB"/>
    <w:rsid w:val="002C5F30"/>
    <w:rsid w:val="002C6392"/>
    <w:rsid w:val="002C6499"/>
    <w:rsid w:val="002D122A"/>
    <w:rsid w:val="002D3180"/>
    <w:rsid w:val="002D393E"/>
    <w:rsid w:val="002D3B2E"/>
    <w:rsid w:val="002D4420"/>
    <w:rsid w:val="002D627B"/>
    <w:rsid w:val="002D67DF"/>
    <w:rsid w:val="002D70E6"/>
    <w:rsid w:val="002E0BD6"/>
    <w:rsid w:val="002E0FBF"/>
    <w:rsid w:val="002E221F"/>
    <w:rsid w:val="002E24A7"/>
    <w:rsid w:val="002E2D48"/>
    <w:rsid w:val="002E33A6"/>
    <w:rsid w:val="002E5B28"/>
    <w:rsid w:val="002E6C1C"/>
    <w:rsid w:val="002F1E66"/>
    <w:rsid w:val="002F27DB"/>
    <w:rsid w:val="002F4C71"/>
    <w:rsid w:val="002F54AF"/>
    <w:rsid w:val="002F5DAE"/>
    <w:rsid w:val="002F6064"/>
    <w:rsid w:val="002F6FF9"/>
    <w:rsid w:val="003001AD"/>
    <w:rsid w:val="0030229D"/>
    <w:rsid w:val="003042BC"/>
    <w:rsid w:val="00304CEC"/>
    <w:rsid w:val="003051B0"/>
    <w:rsid w:val="00307620"/>
    <w:rsid w:val="00307900"/>
    <w:rsid w:val="00307E82"/>
    <w:rsid w:val="00310B50"/>
    <w:rsid w:val="00311538"/>
    <w:rsid w:val="003117C0"/>
    <w:rsid w:val="00312AAB"/>
    <w:rsid w:val="003148E8"/>
    <w:rsid w:val="003149A5"/>
    <w:rsid w:val="00315202"/>
    <w:rsid w:val="00315CC0"/>
    <w:rsid w:val="003171F3"/>
    <w:rsid w:val="00317B34"/>
    <w:rsid w:val="00320B1E"/>
    <w:rsid w:val="003224D3"/>
    <w:rsid w:val="00322AD5"/>
    <w:rsid w:val="003239B8"/>
    <w:rsid w:val="0032473D"/>
    <w:rsid w:val="00325660"/>
    <w:rsid w:val="003304FE"/>
    <w:rsid w:val="003325E9"/>
    <w:rsid w:val="00332F1D"/>
    <w:rsid w:val="003335CF"/>
    <w:rsid w:val="00333980"/>
    <w:rsid w:val="00333A2E"/>
    <w:rsid w:val="00333FC0"/>
    <w:rsid w:val="003345B2"/>
    <w:rsid w:val="003345E9"/>
    <w:rsid w:val="003359B1"/>
    <w:rsid w:val="00335B42"/>
    <w:rsid w:val="003400D7"/>
    <w:rsid w:val="00340E87"/>
    <w:rsid w:val="003415C3"/>
    <w:rsid w:val="00342FB3"/>
    <w:rsid w:val="00343DB9"/>
    <w:rsid w:val="003445B9"/>
    <w:rsid w:val="0034544B"/>
    <w:rsid w:val="003455D3"/>
    <w:rsid w:val="00345986"/>
    <w:rsid w:val="003467A7"/>
    <w:rsid w:val="00346FAD"/>
    <w:rsid w:val="00347F06"/>
    <w:rsid w:val="00350E24"/>
    <w:rsid w:val="003513C7"/>
    <w:rsid w:val="003513F6"/>
    <w:rsid w:val="00351DAD"/>
    <w:rsid w:val="00353354"/>
    <w:rsid w:val="00353A9D"/>
    <w:rsid w:val="00353B01"/>
    <w:rsid w:val="00354975"/>
    <w:rsid w:val="0035609F"/>
    <w:rsid w:val="00357190"/>
    <w:rsid w:val="003614BD"/>
    <w:rsid w:val="00361B4D"/>
    <w:rsid w:val="0036240C"/>
    <w:rsid w:val="003640C4"/>
    <w:rsid w:val="00366446"/>
    <w:rsid w:val="003679BF"/>
    <w:rsid w:val="00367FCE"/>
    <w:rsid w:val="003711B3"/>
    <w:rsid w:val="00371F08"/>
    <w:rsid w:val="003726F5"/>
    <w:rsid w:val="00373A86"/>
    <w:rsid w:val="00374261"/>
    <w:rsid w:val="00374FCF"/>
    <w:rsid w:val="00376D1A"/>
    <w:rsid w:val="00381568"/>
    <w:rsid w:val="003820CB"/>
    <w:rsid w:val="003827D4"/>
    <w:rsid w:val="0038283E"/>
    <w:rsid w:val="003829E8"/>
    <w:rsid w:val="00383404"/>
    <w:rsid w:val="003841C1"/>
    <w:rsid w:val="003845E9"/>
    <w:rsid w:val="0038713D"/>
    <w:rsid w:val="0039153A"/>
    <w:rsid w:val="00392284"/>
    <w:rsid w:val="0039347F"/>
    <w:rsid w:val="00393D06"/>
    <w:rsid w:val="00395173"/>
    <w:rsid w:val="00395E6B"/>
    <w:rsid w:val="0039600A"/>
    <w:rsid w:val="00397C0C"/>
    <w:rsid w:val="003A1CEF"/>
    <w:rsid w:val="003A4530"/>
    <w:rsid w:val="003B0119"/>
    <w:rsid w:val="003B0A34"/>
    <w:rsid w:val="003B12DE"/>
    <w:rsid w:val="003B1499"/>
    <w:rsid w:val="003B1F0E"/>
    <w:rsid w:val="003B2671"/>
    <w:rsid w:val="003B4254"/>
    <w:rsid w:val="003B4D96"/>
    <w:rsid w:val="003B5B15"/>
    <w:rsid w:val="003B7B76"/>
    <w:rsid w:val="003C0D73"/>
    <w:rsid w:val="003C2C9C"/>
    <w:rsid w:val="003C5308"/>
    <w:rsid w:val="003C54B7"/>
    <w:rsid w:val="003C600E"/>
    <w:rsid w:val="003C67A3"/>
    <w:rsid w:val="003D4310"/>
    <w:rsid w:val="003D59CE"/>
    <w:rsid w:val="003D5C5E"/>
    <w:rsid w:val="003D773D"/>
    <w:rsid w:val="003D7CE2"/>
    <w:rsid w:val="003E061B"/>
    <w:rsid w:val="003E11A6"/>
    <w:rsid w:val="003E11D7"/>
    <w:rsid w:val="003E3DF8"/>
    <w:rsid w:val="003E4BB4"/>
    <w:rsid w:val="003E4C2F"/>
    <w:rsid w:val="003E4D2C"/>
    <w:rsid w:val="003E4FDC"/>
    <w:rsid w:val="003E5B4B"/>
    <w:rsid w:val="003E6B42"/>
    <w:rsid w:val="003F0B4D"/>
    <w:rsid w:val="003F1AB0"/>
    <w:rsid w:val="003F3588"/>
    <w:rsid w:val="003F43D8"/>
    <w:rsid w:val="0040093D"/>
    <w:rsid w:val="00402FE9"/>
    <w:rsid w:val="00403E6A"/>
    <w:rsid w:val="004049C0"/>
    <w:rsid w:val="0041024D"/>
    <w:rsid w:val="00410356"/>
    <w:rsid w:val="004138F4"/>
    <w:rsid w:val="00413BB0"/>
    <w:rsid w:val="00413CB0"/>
    <w:rsid w:val="00420600"/>
    <w:rsid w:val="004231E3"/>
    <w:rsid w:val="00423F23"/>
    <w:rsid w:val="0042501E"/>
    <w:rsid w:val="00425538"/>
    <w:rsid w:val="004265D0"/>
    <w:rsid w:val="004277BC"/>
    <w:rsid w:val="00430675"/>
    <w:rsid w:val="00430D28"/>
    <w:rsid w:val="00431007"/>
    <w:rsid w:val="00431BD2"/>
    <w:rsid w:val="0043235A"/>
    <w:rsid w:val="0043416F"/>
    <w:rsid w:val="00434346"/>
    <w:rsid w:val="0043450C"/>
    <w:rsid w:val="00434970"/>
    <w:rsid w:val="0043592E"/>
    <w:rsid w:val="00435DAC"/>
    <w:rsid w:val="004370F8"/>
    <w:rsid w:val="00437A00"/>
    <w:rsid w:val="00437B59"/>
    <w:rsid w:val="0044022E"/>
    <w:rsid w:val="00440300"/>
    <w:rsid w:val="00440CC2"/>
    <w:rsid w:val="004416FF"/>
    <w:rsid w:val="00441C51"/>
    <w:rsid w:val="00441DDB"/>
    <w:rsid w:val="0044255C"/>
    <w:rsid w:val="00442D7D"/>
    <w:rsid w:val="00443086"/>
    <w:rsid w:val="00443421"/>
    <w:rsid w:val="00443ECF"/>
    <w:rsid w:val="00445CD3"/>
    <w:rsid w:val="00446244"/>
    <w:rsid w:val="00447776"/>
    <w:rsid w:val="00450AE0"/>
    <w:rsid w:val="004516AB"/>
    <w:rsid w:val="00451BAA"/>
    <w:rsid w:val="00452842"/>
    <w:rsid w:val="00454C6C"/>
    <w:rsid w:val="00454E32"/>
    <w:rsid w:val="0045548F"/>
    <w:rsid w:val="00457E3F"/>
    <w:rsid w:val="00457ED4"/>
    <w:rsid w:val="00460465"/>
    <w:rsid w:val="00461EAD"/>
    <w:rsid w:val="004665F4"/>
    <w:rsid w:val="00466D0B"/>
    <w:rsid w:val="00467A9D"/>
    <w:rsid w:val="00467E94"/>
    <w:rsid w:val="00472E2B"/>
    <w:rsid w:val="004767EE"/>
    <w:rsid w:val="0047794A"/>
    <w:rsid w:val="00481935"/>
    <w:rsid w:val="004829CD"/>
    <w:rsid w:val="004854F3"/>
    <w:rsid w:val="0048680B"/>
    <w:rsid w:val="004875DB"/>
    <w:rsid w:val="00487985"/>
    <w:rsid w:val="0049050A"/>
    <w:rsid w:val="00490996"/>
    <w:rsid w:val="0049398B"/>
    <w:rsid w:val="00493EF9"/>
    <w:rsid w:val="004953BB"/>
    <w:rsid w:val="004958D2"/>
    <w:rsid w:val="004958F2"/>
    <w:rsid w:val="0049733D"/>
    <w:rsid w:val="004A166E"/>
    <w:rsid w:val="004A273C"/>
    <w:rsid w:val="004A3C64"/>
    <w:rsid w:val="004A5DC6"/>
    <w:rsid w:val="004B0603"/>
    <w:rsid w:val="004B0BCC"/>
    <w:rsid w:val="004B2C29"/>
    <w:rsid w:val="004B33D1"/>
    <w:rsid w:val="004B36B7"/>
    <w:rsid w:val="004B38B2"/>
    <w:rsid w:val="004B4C80"/>
    <w:rsid w:val="004B51B6"/>
    <w:rsid w:val="004C1347"/>
    <w:rsid w:val="004C53B5"/>
    <w:rsid w:val="004C58A5"/>
    <w:rsid w:val="004C7BDA"/>
    <w:rsid w:val="004C7C7C"/>
    <w:rsid w:val="004D03A2"/>
    <w:rsid w:val="004D0DF1"/>
    <w:rsid w:val="004D228B"/>
    <w:rsid w:val="004D4855"/>
    <w:rsid w:val="004D4E26"/>
    <w:rsid w:val="004D5033"/>
    <w:rsid w:val="004D67B1"/>
    <w:rsid w:val="004E1B88"/>
    <w:rsid w:val="004E2BB9"/>
    <w:rsid w:val="004E3B7D"/>
    <w:rsid w:val="004E4490"/>
    <w:rsid w:val="004E61C3"/>
    <w:rsid w:val="004E6A79"/>
    <w:rsid w:val="004E6C4C"/>
    <w:rsid w:val="004E78C2"/>
    <w:rsid w:val="004F3916"/>
    <w:rsid w:val="004F6AE5"/>
    <w:rsid w:val="004F7FA6"/>
    <w:rsid w:val="00500BD3"/>
    <w:rsid w:val="00503B6F"/>
    <w:rsid w:val="005043A8"/>
    <w:rsid w:val="0051494F"/>
    <w:rsid w:val="00517358"/>
    <w:rsid w:val="005207C0"/>
    <w:rsid w:val="00521A7A"/>
    <w:rsid w:val="005224BB"/>
    <w:rsid w:val="005225C8"/>
    <w:rsid w:val="005228E9"/>
    <w:rsid w:val="0052520A"/>
    <w:rsid w:val="00526CA7"/>
    <w:rsid w:val="00526D38"/>
    <w:rsid w:val="005275BA"/>
    <w:rsid w:val="00527F3A"/>
    <w:rsid w:val="0053432E"/>
    <w:rsid w:val="00534337"/>
    <w:rsid w:val="0053478E"/>
    <w:rsid w:val="00536D89"/>
    <w:rsid w:val="00536E2E"/>
    <w:rsid w:val="00540AEC"/>
    <w:rsid w:val="00540E14"/>
    <w:rsid w:val="005417A2"/>
    <w:rsid w:val="00541C23"/>
    <w:rsid w:val="00543174"/>
    <w:rsid w:val="00544238"/>
    <w:rsid w:val="00544CA0"/>
    <w:rsid w:val="00545F19"/>
    <w:rsid w:val="0054658C"/>
    <w:rsid w:val="00551A77"/>
    <w:rsid w:val="00551DDC"/>
    <w:rsid w:val="00553108"/>
    <w:rsid w:val="0055420E"/>
    <w:rsid w:val="00562444"/>
    <w:rsid w:val="005632B6"/>
    <w:rsid w:val="00563707"/>
    <w:rsid w:val="0056578F"/>
    <w:rsid w:val="005701BA"/>
    <w:rsid w:val="005703D6"/>
    <w:rsid w:val="00574311"/>
    <w:rsid w:val="00574312"/>
    <w:rsid w:val="005757A2"/>
    <w:rsid w:val="00580F1B"/>
    <w:rsid w:val="00581A0F"/>
    <w:rsid w:val="00583B7A"/>
    <w:rsid w:val="00585711"/>
    <w:rsid w:val="0059102C"/>
    <w:rsid w:val="005916FA"/>
    <w:rsid w:val="00591CAA"/>
    <w:rsid w:val="005923D9"/>
    <w:rsid w:val="005942E9"/>
    <w:rsid w:val="005955CE"/>
    <w:rsid w:val="00596D36"/>
    <w:rsid w:val="005A08B0"/>
    <w:rsid w:val="005A1AEA"/>
    <w:rsid w:val="005A1F73"/>
    <w:rsid w:val="005A259E"/>
    <w:rsid w:val="005A3129"/>
    <w:rsid w:val="005A3CA5"/>
    <w:rsid w:val="005A3CB8"/>
    <w:rsid w:val="005A4C66"/>
    <w:rsid w:val="005A55E7"/>
    <w:rsid w:val="005A7348"/>
    <w:rsid w:val="005B0413"/>
    <w:rsid w:val="005B16D4"/>
    <w:rsid w:val="005B1816"/>
    <w:rsid w:val="005B339D"/>
    <w:rsid w:val="005B4F33"/>
    <w:rsid w:val="005B5D33"/>
    <w:rsid w:val="005B6732"/>
    <w:rsid w:val="005B680F"/>
    <w:rsid w:val="005B6BCE"/>
    <w:rsid w:val="005B7536"/>
    <w:rsid w:val="005C067D"/>
    <w:rsid w:val="005C07DF"/>
    <w:rsid w:val="005C13EE"/>
    <w:rsid w:val="005C1905"/>
    <w:rsid w:val="005C3657"/>
    <w:rsid w:val="005C41C6"/>
    <w:rsid w:val="005C5A6E"/>
    <w:rsid w:val="005D0D82"/>
    <w:rsid w:val="005D16B4"/>
    <w:rsid w:val="005D33AB"/>
    <w:rsid w:val="005D3A47"/>
    <w:rsid w:val="005D53CC"/>
    <w:rsid w:val="005D5644"/>
    <w:rsid w:val="005D5D1E"/>
    <w:rsid w:val="005E15E0"/>
    <w:rsid w:val="005E3432"/>
    <w:rsid w:val="005E39FF"/>
    <w:rsid w:val="005E4C5C"/>
    <w:rsid w:val="005E59D2"/>
    <w:rsid w:val="005F0FA4"/>
    <w:rsid w:val="005F1118"/>
    <w:rsid w:val="005F2226"/>
    <w:rsid w:val="005F35EF"/>
    <w:rsid w:val="005F4082"/>
    <w:rsid w:val="005F69C4"/>
    <w:rsid w:val="005F7913"/>
    <w:rsid w:val="00600023"/>
    <w:rsid w:val="00600376"/>
    <w:rsid w:val="00600DB4"/>
    <w:rsid w:val="006031DF"/>
    <w:rsid w:val="0060468A"/>
    <w:rsid w:val="006048EE"/>
    <w:rsid w:val="00604931"/>
    <w:rsid w:val="00604ADA"/>
    <w:rsid w:val="00605234"/>
    <w:rsid w:val="00605419"/>
    <w:rsid w:val="006056D4"/>
    <w:rsid w:val="00605AB4"/>
    <w:rsid w:val="00606397"/>
    <w:rsid w:val="006103A1"/>
    <w:rsid w:val="0061215B"/>
    <w:rsid w:val="006156A0"/>
    <w:rsid w:val="0061752E"/>
    <w:rsid w:val="006215B3"/>
    <w:rsid w:val="00623184"/>
    <w:rsid w:val="00624E04"/>
    <w:rsid w:val="00625A57"/>
    <w:rsid w:val="00625B47"/>
    <w:rsid w:val="00626152"/>
    <w:rsid w:val="00626EC0"/>
    <w:rsid w:val="00630368"/>
    <w:rsid w:val="00633103"/>
    <w:rsid w:val="00633354"/>
    <w:rsid w:val="006335C4"/>
    <w:rsid w:val="00634598"/>
    <w:rsid w:val="0063508F"/>
    <w:rsid w:val="00635E21"/>
    <w:rsid w:val="00636F6B"/>
    <w:rsid w:val="00637C40"/>
    <w:rsid w:val="00640000"/>
    <w:rsid w:val="006400BF"/>
    <w:rsid w:val="00642032"/>
    <w:rsid w:val="00642094"/>
    <w:rsid w:val="00642AED"/>
    <w:rsid w:val="0064467C"/>
    <w:rsid w:val="006447F7"/>
    <w:rsid w:val="0064513E"/>
    <w:rsid w:val="0064531E"/>
    <w:rsid w:val="006476B4"/>
    <w:rsid w:val="00647E3E"/>
    <w:rsid w:val="00650E2D"/>
    <w:rsid w:val="006515DA"/>
    <w:rsid w:val="00652ED8"/>
    <w:rsid w:val="00654938"/>
    <w:rsid w:val="00654948"/>
    <w:rsid w:val="006549D4"/>
    <w:rsid w:val="00656394"/>
    <w:rsid w:val="00661604"/>
    <w:rsid w:val="006620B0"/>
    <w:rsid w:val="006632A9"/>
    <w:rsid w:val="0066409B"/>
    <w:rsid w:val="00664E3D"/>
    <w:rsid w:val="00664FA8"/>
    <w:rsid w:val="00665682"/>
    <w:rsid w:val="00671D92"/>
    <w:rsid w:val="00672AB3"/>
    <w:rsid w:val="00673062"/>
    <w:rsid w:val="006738B2"/>
    <w:rsid w:val="00675D00"/>
    <w:rsid w:val="006765CC"/>
    <w:rsid w:val="006769A2"/>
    <w:rsid w:val="00676A9F"/>
    <w:rsid w:val="00682910"/>
    <w:rsid w:val="00684E4E"/>
    <w:rsid w:val="006876DE"/>
    <w:rsid w:val="00690138"/>
    <w:rsid w:val="006921FD"/>
    <w:rsid w:val="006923A7"/>
    <w:rsid w:val="00692A9C"/>
    <w:rsid w:val="00696988"/>
    <w:rsid w:val="006A0E69"/>
    <w:rsid w:val="006A1469"/>
    <w:rsid w:val="006A581E"/>
    <w:rsid w:val="006A653C"/>
    <w:rsid w:val="006A6633"/>
    <w:rsid w:val="006A77D7"/>
    <w:rsid w:val="006B0330"/>
    <w:rsid w:val="006B0F5B"/>
    <w:rsid w:val="006B116A"/>
    <w:rsid w:val="006B12E5"/>
    <w:rsid w:val="006B16DC"/>
    <w:rsid w:val="006B37DD"/>
    <w:rsid w:val="006B4F78"/>
    <w:rsid w:val="006B59E3"/>
    <w:rsid w:val="006C0370"/>
    <w:rsid w:val="006C101C"/>
    <w:rsid w:val="006C1AA6"/>
    <w:rsid w:val="006C391D"/>
    <w:rsid w:val="006C3CD8"/>
    <w:rsid w:val="006C4B85"/>
    <w:rsid w:val="006C5054"/>
    <w:rsid w:val="006C5341"/>
    <w:rsid w:val="006C5994"/>
    <w:rsid w:val="006D0C2E"/>
    <w:rsid w:val="006D1491"/>
    <w:rsid w:val="006D1BFD"/>
    <w:rsid w:val="006D1EF3"/>
    <w:rsid w:val="006D2358"/>
    <w:rsid w:val="006D3A59"/>
    <w:rsid w:val="006D3D90"/>
    <w:rsid w:val="006D4AB7"/>
    <w:rsid w:val="006E0AA8"/>
    <w:rsid w:val="006E2BE3"/>
    <w:rsid w:val="006E3434"/>
    <w:rsid w:val="006E5A5A"/>
    <w:rsid w:val="006F0BE0"/>
    <w:rsid w:val="006F1BC0"/>
    <w:rsid w:val="006F2277"/>
    <w:rsid w:val="006F2934"/>
    <w:rsid w:val="006F2DAC"/>
    <w:rsid w:val="006F3BCC"/>
    <w:rsid w:val="006F53D0"/>
    <w:rsid w:val="006F573E"/>
    <w:rsid w:val="006F7511"/>
    <w:rsid w:val="006F793C"/>
    <w:rsid w:val="00701ACC"/>
    <w:rsid w:val="0070210B"/>
    <w:rsid w:val="007022BA"/>
    <w:rsid w:val="00706B68"/>
    <w:rsid w:val="00706BA4"/>
    <w:rsid w:val="007073AB"/>
    <w:rsid w:val="0070749E"/>
    <w:rsid w:val="00710236"/>
    <w:rsid w:val="00711990"/>
    <w:rsid w:val="0071235C"/>
    <w:rsid w:val="00712BC9"/>
    <w:rsid w:val="00713A83"/>
    <w:rsid w:val="0071412A"/>
    <w:rsid w:val="00714775"/>
    <w:rsid w:val="007153AE"/>
    <w:rsid w:val="00715743"/>
    <w:rsid w:val="0071589E"/>
    <w:rsid w:val="00715D00"/>
    <w:rsid w:val="00717C95"/>
    <w:rsid w:val="007203D1"/>
    <w:rsid w:val="00720A2E"/>
    <w:rsid w:val="00720F52"/>
    <w:rsid w:val="007217A0"/>
    <w:rsid w:val="0072227A"/>
    <w:rsid w:val="007236C9"/>
    <w:rsid w:val="007244F6"/>
    <w:rsid w:val="007249F5"/>
    <w:rsid w:val="0072525D"/>
    <w:rsid w:val="007261EB"/>
    <w:rsid w:val="00726C4E"/>
    <w:rsid w:val="007306B9"/>
    <w:rsid w:val="0073083D"/>
    <w:rsid w:val="00732FD4"/>
    <w:rsid w:val="007335B6"/>
    <w:rsid w:val="007337F0"/>
    <w:rsid w:val="00736902"/>
    <w:rsid w:val="00740B4E"/>
    <w:rsid w:val="0074123F"/>
    <w:rsid w:val="007418EC"/>
    <w:rsid w:val="00744B5B"/>
    <w:rsid w:val="00744D08"/>
    <w:rsid w:val="00747187"/>
    <w:rsid w:val="007479E1"/>
    <w:rsid w:val="007559F0"/>
    <w:rsid w:val="00756AE3"/>
    <w:rsid w:val="00756C3B"/>
    <w:rsid w:val="007574AB"/>
    <w:rsid w:val="007601CC"/>
    <w:rsid w:val="00761440"/>
    <w:rsid w:val="00761CDF"/>
    <w:rsid w:val="0076309F"/>
    <w:rsid w:val="00763967"/>
    <w:rsid w:val="00763B6E"/>
    <w:rsid w:val="00763DC2"/>
    <w:rsid w:val="00765220"/>
    <w:rsid w:val="00766147"/>
    <w:rsid w:val="00770D6F"/>
    <w:rsid w:val="007713FC"/>
    <w:rsid w:val="0077145B"/>
    <w:rsid w:val="00771A8B"/>
    <w:rsid w:val="0077304E"/>
    <w:rsid w:val="00774A19"/>
    <w:rsid w:val="00774EEB"/>
    <w:rsid w:val="00775460"/>
    <w:rsid w:val="00775654"/>
    <w:rsid w:val="007767B8"/>
    <w:rsid w:val="00776F67"/>
    <w:rsid w:val="007774AA"/>
    <w:rsid w:val="00780DD8"/>
    <w:rsid w:val="00781F91"/>
    <w:rsid w:val="007823B8"/>
    <w:rsid w:val="0078416F"/>
    <w:rsid w:val="007842A4"/>
    <w:rsid w:val="00785D0D"/>
    <w:rsid w:val="007871AA"/>
    <w:rsid w:val="00787AF6"/>
    <w:rsid w:val="00791FCE"/>
    <w:rsid w:val="00792988"/>
    <w:rsid w:val="00793125"/>
    <w:rsid w:val="007948D0"/>
    <w:rsid w:val="00794B81"/>
    <w:rsid w:val="00795898"/>
    <w:rsid w:val="00797A46"/>
    <w:rsid w:val="00797B47"/>
    <w:rsid w:val="007A04D7"/>
    <w:rsid w:val="007A05A9"/>
    <w:rsid w:val="007A3EA1"/>
    <w:rsid w:val="007A7674"/>
    <w:rsid w:val="007B2137"/>
    <w:rsid w:val="007B408D"/>
    <w:rsid w:val="007B4554"/>
    <w:rsid w:val="007B4AD3"/>
    <w:rsid w:val="007B704E"/>
    <w:rsid w:val="007B7741"/>
    <w:rsid w:val="007C0D28"/>
    <w:rsid w:val="007C13F0"/>
    <w:rsid w:val="007C3FC7"/>
    <w:rsid w:val="007C4F25"/>
    <w:rsid w:val="007D099C"/>
    <w:rsid w:val="007D1EF6"/>
    <w:rsid w:val="007D4039"/>
    <w:rsid w:val="007D4825"/>
    <w:rsid w:val="007D5CB9"/>
    <w:rsid w:val="007E0BED"/>
    <w:rsid w:val="007E159F"/>
    <w:rsid w:val="007E1C0A"/>
    <w:rsid w:val="007E32C7"/>
    <w:rsid w:val="007E3B06"/>
    <w:rsid w:val="007E5603"/>
    <w:rsid w:val="007E7093"/>
    <w:rsid w:val="007E7ADE"/>
    <w:rsid w:val="007F04CE"/>
    <w:rsid w:val="007F06FB"/>
    <w:rsid w:val="007F1389"/>
    <w:rsid w:val="007F282B"/>
    <w:rsid w:val="007F344C"/>
    <w:rsid w:val="007F3550"/>
    <w:rsid w:val="007F5BF1"/>
    <w:rsid w:val="007F61A1"/>
    <w:rsid w:val="007F6D03"/>
    <w:rsid w:val="007F72AF"/>
    <w:rsid w:val="00800666"/>
    <w:rsid w:val="00801862"/>
    <w:rsid w:val="00801F06"/>
    <w:rsid w:val="00802228"/>
    <w:rsid w:val="00803F6F"/>
    <w:rsid w:val="00807A3C"/>
    <w:rsid w:val="008118A6"/>
    <w:rsid w:val="00812F4B"/>
    <w:rsid w:val="00813766"/>
    <w:rsid w:val="00813D77"/>
    <w:rsid w:val="00814BEF"/>
    <w:rsid w:val="008151BC"/>
    <w:rsid w:val="008161D4"/>
    <w:rsid w:val="00816447"/>
    <w:rsid w:val="00816466"/>
    <w:rsid w:val="00817FE3"/>
    <w:rsid w:val="00820058"/>
    <w:rsid w:val="0082225C"/>
    <w:rsid w:val="008226FE"/>
    <w:rsid w:val="00824361"/>
    <w:rsid w:val="00825D5D"/>
    <w:rsid w:val="00826C45"/>
    <w:rsid w:val="00830555"/>
    <w:rsid w:val="00830D14"/>
    <w:rsid w:val="00832860"/>
    <w:rsid w:val="0083339F"/>
    <w:rsid w:val="008338EB"/>
    <w:rsid w:val="00833FD3"/>
    <w:rsid w:val="00836826"/>
    <w:rsid w:val="00836989"/>
    <w:rsid w:val="00837BF0"/>
    <w:rsid w:val="008400B1"/>
    <w:rsid w:val="00840FB6"/>
    <w:rsid w:val="00841124"/>
    <w:rsid w:val="008413EF"/>
    <w:rsid w:val="0084455F"/>
    <w:rsid w:val="0084703F"/>
    <w:rsid w:val="00850B04"/>
    <w:rsid w:val="00850FEE"/>
    <w:rsid w:val="008522EF"/>
    <w:rsid w:val="0085367E"/>
    <w:rsid w:val="00853807"/>
    <w:rsid w:val="00855F91"/>
    <w:rsid w:val="00856035"/>
    <w:rsid w:val="008619DC"/>
    <w:rsid w:val="00861BF8"/>
    <w:rsid w:val="00862A03"/>
    <w:rsid w:val="00865EEA"/>
    <w:rsid w:val="00866066"/>
    <w:rsid w:val="008674AB"/>
    <w:rsid w:val="00867690"/>
    <w:rsid w:val="00870478"/>
    <w:rsid w:val="00870CCE"/>
    <w:rsid w:val="0087405D"/>
    <w:rsid w:val="0087462F"/>
    <w:rsid w:val="008758B4"/>
    <w:rsid w:val="008827F6"/>
    <w:rsid w:val="00882D09"/>
    <w:rsid w:val="008850E8"/>
    <w:rsid w:val="008869A6"/>
    <w:rsid w:val="008873D9"/>
    <w:rsid w:val="00890B32"/>
    <w:rsid w:val="0089108F"/>
    <w:rsid w:val="008912A8"/>
    <w:rsid w:val="00891CB1"/>
    <w:rsid w:val="00892810"/>
    <w:rsid w:val="00892A30"/>
    <w:rsid w:val="00893159"/>
    <w:rsid w:val="00893D90"/>
    <w:rsid w:val="00895DFB"/>
    <w:rsid w:val="008A2079"/>
    <w:rsid w:val="008A2278"/>
    <w:rsid w:val="008A31FE"/>
    <w:rsid w:val="008A3AC4"/>
    <w:rsid w:val="008A4E64"/>
    <w:rsid w:val="008A5EB5"/>
    <w:rsid w:val="008A643D"/>
    <w:rsid w:val="008A6E98"/>
    <w:rsid w:val="008A71D9"/>
    <w:rsid w:val="008B0B65"/>
    <w:rsid w:val="008B2336"/>
    <w:rsid w:val="008B2581"/>
    <w:rsid w:val="008B2F73"/>
    <w:rsid w:val="008B34BA"/>
    <w:rsid w:val="008B34FE"/>
    <w:rsid w:val="008B4FC3"/>
    <w:rsid w:val="008C0236"/>
    <w:rsid w:val="008C0A6B"/>
    <w:rsid w:val="008C0E20"/>
    <w:rsid w:val="008C3037"/>
    <w:rsid w:val="008C3749"/>
    <w:rsid w:val="008C3A60"/>
    <w:rsid w:val="008C436B"/>
    <w:rsid w:val="008C59AA"/>
    <w:rsid w:val="008C59B9"/>
    <w:rsid w:val="008C6A28"/>
    <w:rsid w:val="008C750B"/>
    <w:rsid w:val="008C79F6"/>
    <w:rsid w:val="008D1964"/>
    <w:rsid w:val="008D234D"/>
    <w:rsid w:val="008D3304"/>
    <w:rsid w:val="008D3C39"/>
    <w:rsid w:val="008D3E83"/>
    <w:rsid w:val="008E3046"/>
    <w:rsid w:val="008E3FC3"/>
    <w:rsid w:val="008E4A48"/>
    <w:rsid w:val="008E5943"/>
    <w:rsid w:val="008E5B7A"/>
    <w:rsid w:val="008E5F6C"/>
    <w:rsid w:val="008E6D2E"/>
    <w:rsid w:val="008E7569"/>
    <w:rsid w:val="008E75DE"/>
    <w:rsid w:val="008F0BBC"/>
    <w:rsid w:val="008F0E4F"/>
    <w:rsid w:val="008F1510"/>
    <w:rsid w:val="008F1521"/>
    <w:rsid w:val="008F30AF"/>
    <w:rsid w:val="008F49BB"/>
    <w:rsid w:val="008F64AB"/>
    <w:rsid w:val="00901844"/>
    <w:rsid w:val="009048B7"/>
    <w:rsid w:val="00904A5A"/>
    <w:rsid w:val="00905A8D"/>
    <w:rsid w:val="00910472"/>
    <w:rsid w:val="0091094B"/>
    <w:rsid w:val="00914A26"/>
    <w:rsid w:val="00914BE4"/>
    <w:rsid w:val="009160DD"/>
    <w:rsid w:val="00920CAD"/>
    <w:rsid w:val="009210F0"/>
    <w:rsid w:val="00921315"/>
    <w:rsid w:val="00921729"/>
    <w:rsid w:val="0092196B"/>
    <w:rsid w:val="00921C64"/>
    <w:rsid w:val="00921DDD"/>
    <w:rsid w:val="009237D5"/>
    <w:rsid w:val="009249B4"/>
    <w:rsid w:val="0092556D"/>
    <w:rsid w:val="009305FE"/>
    <w:rsid w:val="00931A6A"/>
    <w:rsid w:val="00931E51"/>
    <w:rsid w:val="00932523"/>
    <w:rsid w:val="0093773A"/>
    <w:rsid w:val="00940177"/>
    <w:rsid w:val="0094026D"/>
    <w:rsid w:val="009413FE"/>
    <w:rsid w:val="009416D6"/>
    <w:rsid w:val="009422C7"/>
    <w:rsid w:val="0094318E"/>
    <w:rsid w:val="009433C7"/>
    <w:rsid w:val="0094468B"/>
    <w:rsid w:val="009459FB"/>
    <w:rsid w:val="00946BBF"/>
    <w:rsid w:val="00947013"/>
    <w:rsid w:val="00947DEB"/>
    <w:rsid w:val="0095021D"/>
    <w:rsid w:val="009517F4"/>
    <w:rsid w:val="00952028"/>
    <w:rsid w:val="00954C07"/>
    <w:rsid w:val="00955198"/>
    <w:rsid w:val="009556F0"/>
    <w:rsid w:val="00955D2D"/>
    <w:rsid w:val="00956815"/>
    <w:rsid w:val="00956AC6"/>
    <w:rsid w:val="00956B55"/>
    <w:rsid w:val="00957780"/>
    <w:rsid w:val="009651D3"/>
    <w:rsid w:val="009665C1"/>
    <w:rsid w:val="00972A11"/>
    <w:rsid w:val="0097307C"/>
    <w:rsid w:val="00973485"/>
    <w:rsid w:val="00974228"/>
    <w:rsid w:val="009748D4"/>
    <w:rsid w:val="00976632"/>
    <w:rsid w:val="00976A4D"/>
    <w:rsid w:val="00977502"/>
    <w:rsid w:val="00977506"/>
    <w:rsid w:val="00980638"/>
    <w:rsid w:val="00981483"/>
    <w:rsid w:val="00983221"/>
    <w:rsid w:val="0098378B"/>
    <w:rsid w:val="009840DB"/>
    <w:rsid w:val="00984FA6"/>
    <w:rsid w:val="0098539D"/>
    <w:rsid w:val="00986261"/>
    <w:rsid w:val="0098632A"/>
    <w:rsid w:val="00987D6B"/>
    <w:rsid w:val="00990858"/>
    <w:rsid w:val="009908E9"/>
    <w:rsid w:val="00990C68"/>
    <w:rsid w:val="009928A1"/>
    <w:rsid w:val="00992D48"/>
    <w:rsid w:val="009972B4"/>
    <w:rsid w:val="009973E1"/>
    <w:rsid w:val="009974E5"/>
    <w:rsid w:val="00997FA5"/>
    <w:rsid w:val="009A0508"/>
    <w:rsid w:val="009A0855"/>
    <w:rsid w:val="009A0CC4"/>
    <w:rsid w:val="009A235E"/>
    <w:rsid w:val="009A4C12"/>
    <w:rsid w:val="009A6ADF"/>
    <w:rsid w:val="009A6C10"/>
    <w:rsid w:val="009A71C9"/>
    <w:rsid w:val="009B14CE"/>
    <w:rsid w:val="009B1C3D"/>
    <w:rsid w:val="009B20EB"/>
    <w:rsid w:val="009B2D51"/>
    <w:rsid w:val="009B47C7"/>
    <w:rsid w:val="009B60AD"/>
    <w:rsid w:val="009B66CA"/>
    <w:rsid w:val="009B6BD3"/>
    <w:rsid w:val="009B7585"/>
    <w:rsid w:val="009B78A0"/>
    <w:rsid w:val="009C0B85"/>
    <w:rsid w:val="009C4B08"/>
    <w:rsid w:val="009C4D94"/>
    <w:rsid w:val="009C4E24"/>
    <w:rsid w:val="009C68A8"/>
    <w:rsid w:val="009C702B"/>
    <w:rsid w:val="009C7536"/>
    <w:rsid w:val="009C76D0"/>
    <w:rsid w:val="009D1C45"/>
    <w:rsid w:val="009D2C0E"/>
    <w:rsid w:val="009D442D"/>
    <w:rsid w:val="009D6C22"/>
    <w:rsid w:val="009D6EBD"/>
    <w:rsid w:val="009E1141"/>
    <w:rsid w:val="009E14C8"/>
    <w:rsid w:val="009E280B"/>
    <w:rsid w:val="009E4789"/>
    <w:rsid w:val="009E67A2"/>
    <w:rsid w:val="009E786E"/>
    <w:rsid w:val="009F00DC"/>
    <w:rsid w:val="009F0360"/>
    <w:rsid w:val="009F12B6"/>
    <w:rsid w:val="009F288B"/>
    <w:rsid w:val="009F2D98"/>
    <w:rsid w:val="009F394D"/>
    <w:rsid w:val="009F43C5"/>
    <w:rsid w:val="009F5864"/>
    <w:rsid w:val="009F6927"/>
    <w:rsid w:val="00A00568"/>
    <w:rsid w:val="00A01038"/>
    <w:rsid w:val="00A019C7"/>
    <w:rsid w:val="00A022EF"/>
    <w:rsid w:val="00A029D2"/>
    <w:rsid w:val="00A03835"/>
    <w:rsid w:val="00A05994"/>
    <w:rsid w:val="00A06EA4"/>
    <w:rsid w:val="00A0789C"/>
    <w:rsid w:val="00A10AF5"/>
    <w:rsid w:val="00A11581"/>
    <w:rsid w:val="00A12B3C"/>
    <w:rsid w:val="00A16E31"/>
    <w:rsid w:val="00A177A4"/>
    <w:rsid w:val="00A1786F"/>
    <w:rsid w:val="00A20081"/>
    <w:rsid w:val="00A202AF"/>
    <w:rsid w:val="00A2321B"/>
    <w:rsid w:val="00A23C5E"/>
    <w:rsid w:val="00A27A25"/>
    <w:rsid w:val="00A30B45"/>
    <w:rsid w:val="00A311B8"/>
    <w:rsid w:val="00A319F1"/>
    <w:rsid w:val="00A325AF"/>
    <w:rsid w:val="00A32D57"/>
    <w:rsid w:val="00A34727"/>
    <w:rsid w:val="00A35F05"/>
    <w:rsid w:val="00A36AB6"/>
    <w:rsid w:val="00A45BB3"/>
    <w:rsid w:val="00A45DC8"/>
    <w:rsid w:val="00A4696F"/>
    <w:rsid w:val="00A473D1"/>
    <w:rsid w:val="00A504B9"/>
    <w:rsid w:val="00A5052A"/>
    <w:rsid w:val="00A55129"/>
    <w:rsid w:val="00A56EC9"/>
    <w:rsid w:val="00A60F7C"/>
    <w:rsid w:val="00A62889"/>
    <w:rsid w:val="00A64178"/>
    <w:rsid w:val="00A64375"/>
    <w:rsid w:val="00A64780"/>
    <w:rsid w:val="00A64820"/>
    <w:rsid w:val="00A664BB"/>
    <w:rsid w:val="00A70AF4"/>
    <w:rsid w:val="00A70CAF"/>
    <w:rsid w:val="00A72C9F"/>
    <w:rsid w:val="00A748F8"/>
    <w:rsid w:val="00A74B47"/>
    <w:rsid w:val="00A74FC1"/>
    <w:rsid w:val="00A76546"/>
    <w:rsid w:val="00A77586"/>
    <w:rsid w:val="00A81C6A"/>
    <w:rsid w:val="00A82C39"/>
    <w:rsid w:val="00A8302C"/>
    <w:rsid w:val="00A836BE"/>
    <w:rsid w:val="00A84663"/>
    <w:rsid w:val="00A846F2"/>
    <w:rsid w:val="00A84F12"/>
    <w:rsid w:val="00A916CB"/>
    <w:rsid w:val="00A92876"/>
    <w:rsid w:val="00A92C59"/>
    <w:rsid w:val="00A93C47"/>
    <w:rsid w:val="00A963E8"/>
    <w:rsid w:val="00A964B9"/>
    <w:rsid w:val="00A97176"/>
    <w:rsid w:val="00A9719E"/>
    <w:rsid w:val="00A97C48"/>
    <w:rsid w:val="00AA0145"/>
    <w:rsid w:val="00AA1DC0"/>
    <w:rsid w:val="00AA2BFA"/>
    <w:rsid w:val="00AA2EB8"/>
    <w:rsid w:val="00AA3E25"/>
    <w:rsid w:val="00AA5DF2"/>
    <w:rsid w:val="00AA5E40"/>
    <w:rsid w:val="00AA6691"/>
    <w:rsid w:val="00AA66EB"/>
    <w:rsid w:val="00AA7419"/>
    <w:rsid w:val="00AB1225"/>
    <w:rsid w:val="00AB2015"/>
    <w:rsid w:val="00AB4042"/>
    <w:rsid w:val="00AB4349"/>
    <w:rsid w:val="00AB5612"/>
    <w:rsid w:val="00AC14AF"/>
    <w:rsid w:val="00AC35E1"/>
    <w:rsid w:val="00AC4693"/>
    <w:rsid w:val="00AC4837"/>
    <w:rsid w:val="00AC4FDD"/>
    <w:rsid w:val="00AC6FDF"/>
    <w:rsid w:val="00AC7034"/>
    <w:rsid w:val="00AD017B"/>
    <w:rsid w:val="00AD2161"/>
    <w:rsid w:val="00AD30E5"/>
    <w:rsid w:val="00AD3A8E"/>
    <w:rsid w:val="00AD4A8E"/>
    <w:rsid w:val="00AD5415"/>
    <w:rsid w:val="00AE2380"/>
    <w:rsid w:val="00AE2E24"/>
    <w:rsid w:val="00AE5A87"/>
    <w:rsid w:val="00AE6149"/>
    <w:rsid w:val="00AE6425"/>
    <w:rsid w:val="00AE6C48"/>
    <w:rsid w:val="00AE72F6"/>
    <w:rsid w:val="00AE74CF"/>
    <w:rsid w:val="00AE7D0C"/>
    <w:rsid w:val="00AF0086"/>
    <w:rsid w:val="00AF0AFB"/>
    <w:rsid w:val="00AF259D"/>
    <w:rsid w:val="00AF2A41"/>
    <w:rsid w:val="00AF6EA9"/>
    <w:rsid w:val="00B007D7"/>
    <w:rsid w:val="00B013BD"/>
    <w:rsid w:val="00B058D0"/>
    <w:rsid w:val="00B07261"/>
    <w:rsid w:val="00B10C19"/>
    <w:rsid w:val="00B15782"/>
    <w:rsid w:val="00B16508"/>
    <w:rsid w:val="00B1746B"/>
    <w:rsid w:val="00B175E3"/>
    <w:rsid w:val="00B218EB"/>
    <w:rsid w:val="00B21CE7"/>
    <w:rsid w:val="00B21E10"/>
    <w:rsid w:val="00B228DF"/>
    <w:rsid w:val="00B23363"/>
    <w:rsid w:val="00B259D7"/>
    <w:rsid w:val="00B25F7C"/>
    <w:rsid w:val="00B263DF"/>
    <w:rsid w:val="00B27DAE"/>
    <w:rsid w:val="00B306C9"/>
    <w:rsid w:val="00B30CA0"/>
    <w:rsid w:val="00B31000"/>
    <w:rsid w:val="00B320B3"/>
    <w:rsid w:val="00B3425D"/>
    <w:rsid w:val="00B3709F"/>
    <w:rsid w:val="00B374DB"/>
    <w:rsid w:val="00B377BE"/>
    <w:rsid w:val="00B42129"/>
    <w:rsid w:val="00B4309F"/>
    <w:rsid w:val="00B43248"/>
    <w:rsid w:val="00B44A18"/>
    <w:rsid w:val="00B45186"/>
    <w:rsid w:val="00B473C3"/>
    <w:rsid w:val="00B50FE4"/>
    <w:rsid w:val="00B513E9"/>
    <w:rsid w:val="00B54119"/>
    <w:rsid w:val="00B55A91"/>
    <w:rsid w:val="00B569AB"/>
    <w:rsid w:val="00B57B17"/>
    <w:rsid w:val="00B60BAD"/>
    <w:rsid w:val="00B61B22"/>
    <w:rsid w:val="00B61DF7"/>
    <w:rsid w:val="00B63069"/>
    <w:rsid w:val="00B64052"/>
    <w:rsid w:val="00B658AB"/>
    <w:rsid w:val="00B65EE7"/>
    <w:rsid w:val="00B677AF"/>
    <w:rsid w:val="00B73977"/>
    <w:rsid w:val="00B7445D"/>
    <w:rsid w:val="00B76B4A"/>
    <w:rsid w:val="00B81C9F"/>
    <w:rsid w:val="00B81CE9"/>
    <w:rsid w:val="00B82F83"/>
    <w:rsid w:val="00B84019"/>
    <w:rsid w:val="00B84BBE"/>
    <w:rsid w:val="00B84E77"/>
    <w:rsid w:val="00B85EF5"/>
    <w:rsid w:val="00B87773"/>
    <w:rsid w:val="00B87DFE"/>
    <w:rsid w:val="00B90ACA"/>
    <w:rsid w:val="00B922B7"/>
    <w:rsid w:val="00B92927"/>
    <w:rsid w:val="00B94F2B"/>
    <w:rsid w:val="00B95D6F"/>
    <w:rsid w:val="00BA2580"/>
    <w:rsid w:val="00BA389C"/>
    <w:rsid w:val="00BA3C14"/>
    <w:rsid w:val="00BA465E"/>
    <w:rsid w:val="00BA6704"/>
    <w:rsid w:val="00BA76CC"/>
    <w:rsid w:val="00BA7CC6"/>
    <w:rsid w:val="00BB1256"/>
    <w:rsid w:val="00BB2A57"/>
    <w:rsid w:val="00BB48B7"/>
    <w:rsid w:val="00BB4A8D"/>
    <w:rsid w:val="00BB4ED0"/>
    <w:rsid w:val="00BB5939"/>
    <w:rsid w:val="00BB6095"/>
    <w:rsid w:val="00BC0DD8"/>
    <w:rsid w:val="00BC20E0"/>
    <w:rsid w:val="00BC68A6"/>
    <w:rsid w:val="00BC72AA"/>
    <w:rsid w:val="00BC769A"/>
    <w:rsid w:val="00BC7DAA"/>
    <w:rsid w:val="00BD0987"/>
    <w:rsid w:val="00BD0CFA"/>
    <w:rsid w:val="00BD1033"/>
    <w:rsid w:val="00BD1D20"/>
    <w:rsid w:val="00BD31B2"/>
    <w:rsid w:val="00BD34E0"/>
    <w:rsid w:val="00BD48F3"/>
    <w:rsid w:val="00BD5C37"/>
    <w:rsid w:val="00BD7C82"/>
    <w:rsid w:val="00BD7E9A"/>
    <w:rsid w:val="00BE1904"/>
    <w:rsid w:val="00BE2656"/>
    <w:rsid w:val="00BE3FAF"/>
    <w:rsid w:val="00BE4157"/>
    <w:rsid w:val="00BE5128"/>
    <w:rsid w:val="00BF0833"/>
    <w:rsid w:val="00BF1427"/>
    <w:rsid w:val="00BF2F48"/>
    <w:rsid w:val="00BF4347"/>
    <w:rsid w:val="00BF5E18"/>
    <w:rsid w:val="00BF5ED6"/>
    <w:rsid w:val="00C000CC"/>
    <w:rsid w:val="00C041FC"/>
    <w:rsid w:val="00C04AB3"/>
    <w:rsid w:val="00C04FA0"/>
    <w:rsid w:val="00C051DB"/>
    <w:rsid w:val="00C0651C"/>
    <w:rsid w:val="00C06B18"/>
    <w:rsid w:val="00C077FB"/>
    <w:rsid w:val="00C07969"/>
    <w:rsid w:val="00C07DA2"/>
    <w:rsid w:val="00C1155F"/>
    <w:rsid w:val="00C13A1C"/>
    <w:rsid w:val="00C14E9C"/>
    <w:rsid w:val="00C16BDF"/>
    <w:rsid w:val="00C17615"/>
    <w:rsid w:val="00C200AA"/>
    <w:rsid w:val="00C23E0B"/>
    <w:rsid w:val="00C24125"/>
    <w:rsid w:val="00C265A0"/>
    <w:rsid w:val="00C26B71"/>
    <w:rsid w:val="00C26B72"/>
    <w:rsid w:val="00C2771D"/>
    <w:rsid w:val="00C300A7"/>
    <w:rsid w:val="00C3376B"/>
    <w:rsid w:val="00C344AB"/>
    <w:rsid w:val="00C34F1B"/>
    <w:rsid w:val="00C352E8"/>
    <w:rsid w:val="00C37BA9"/>
    <w:rsid w:val="00C37D71"/>
    <w:rsid w:val="00C40835"/>
    <w:rsid w:val="00C40E5F"/>
    <w:rsid w:val="00C41751"/>
    <w:rsid w:val="00C42006"/>
    <w:rsid w:val="00C50509"/>
    <w:rsid w:val="00C51DAB"/>
    <w:rsid w:val="00C533BF"/>
    <w:rsid w:val="00C554AA"/>
    <w:rsid w:val="00C56820"/>
    <w:rsid w:val="00C57099"/>
    <w:rsid w:val="00C647F9"/>
    <w:rsid w:val="00C6544D"/>
    <w:rsid w:val="00C705A3"/>
    <w:rsid w:val="00C71C2A"/>
    <w:rsid w:val="00C72257"/>
    <w:rsid w:val="00C7411E"/>
    <w:rsid w:val="00C752CF"/>
    <w:rsid w:val="00C76627"/>
    <w:rsid w:val="00C76D6A"/>
    <w:rsid w:val="00C771DA"/>
    <w:rsid w:val="00C80D9D"/>
    <w:rsid w:val="00C81D1E"/>
    <w:rsid w:val="00C82841"/>
    <w:rsid w:val="00C84D46"/>
    <w:rsid w:val="00C852BB"/>
    <w:rsid w:val="00C85353"/>
    <w:rsid w:val="00C9066D"/>
    <w:rsid w:val="00C917DB"/>
    <w:rsid w:val="00C93A7A"/>
    <w:rsid w:val="00C93FC2"/>
    <w:rsid w:val="00C954F3"/>
    <w:rsid w:val="00C96290"/>
    <w:rsid w:val="00C968C5"/>
    <w:rsid w:val="00C96B79"/>
    <w:rsid w:val="00C972A0"/>
    <w:rsid w:val="00C9783E"/>
    <w:rsid w:val="00CA0B18"/>
    <w:rsid w:val="00CA2D20"/>
    <w:rsid w:val="00CA39BF"/>
    <w:rsid w:val="00CA72F7"/>
    <w:rsid w:val="00CA7A08"/>
    <w:rsid w:val="00CB1C37"/>
    <w:rsid w:val="00CB260D"/>
    <w:rsid w:val="00CB28A3"/>
    <w:rsid w:val="00CB45A8"/>
    <w:rsid w:val="00CB5F49"/>
    <w:rsid w:val="00CB7BF4"/>
    <w:rsid w:val="00CB7CFA"/>
    <w:rsid w:val="00CC19C4"/>
    <w:rsid w:val="00CC51ED"/>
    <w:rsid w:val="00CC53AA"/>
    <w:rsid w:val="00CC62AB"/>
    <w:rsid w:val="00CD0A07"/>
    <w:rsid w:val="00CD1CCB"/>
    <w:rsid w:val="00CD2D24"/>
    <w:rsid w:val="00CD5585"/>
    <w:rsid w:val="00CE1B05"/>
    <w:rsid w:val="00CE2BFA"/>
    <w:rsid w:val="00CE2C41"/>
    <w:rsid w:val="00CE3B76"/>
    <w:rsid w:val="00CE5BA2"/>
    <w:rsid w:val="00CF1E82"/>
    <w:rsid w:val="00CF3750"/>
    <w:rsid w:val="00CF4D0F"/>
    <w:rsid w:val="00CF5292"/>
    <w:rsid w:val="00CF6A4A"/>
    <w:rsid w:val="00CF6ADD"/>
    <w:rsid w:val="00D02A60"/>
    <w:rsid w:val="00D02C7B"/>
    <w:rsid w:val="00D05EB5"/>
    <w:rsid w:val="00D1023E"/>
    <w:rsid w:val="00D11D43"/>
    <w:rsid w:val="00D12769"/>
    <w:rsid w:val="00D12C9C"/>
    <w:rsid w:val="00D13A7C"/>
    <w:rsid w:val="00D15517"/>
    <w:rsid w:val="00D209FB"/>
    <w:rsid w:val="00D21513"/>
    <w:rsid w:val="00D22DA4"/>
    <w:rsid w:val="00D24BDE"/>
    <w:rsid w:val="00D26009"/>
    <w:rsid w:val="00D26A83"/>
    <w:rsid w:val="00D272A0"/>
    <w:rsid w:val="00D301FC"/>
    <w:rsid w:val="00D3197B"/>
    <w:rsid w:val="00D31F98"/>
    <w:rsid w:val="00D352B3"/>
    <w:rsid w:val="00D41754"/>
    <w:rsid w:val="00D426A9"/>
    <w:rsid w:val="00D43ECF"/>
    <w:rsid w:val="00D447AB"/>
    <w:rsid w:val="00D44AA3"/>
    <w:rsid w:val="00D44FC9"/>
    <w:rsid w:val="00D466A4"/>
    <w:rsid w:val="00D47620"/>
    <w:rsid w:val="00D4787B"/>
    <w:rsid w:val="00D505BE"/>
    <w:rsid w:val="00D506C4"/>
    <w:rsid w:val="00D50A3E"/>
    <w:rsid w:val="00D51925"/>
    <w:rsid w:val="00D51BD4"/>
    <w:rsid w:val="00D53657"/>
    <w:rsid w:val="00D55134"/>
    <w:rsid w:val="00D566BE"/>
    <w:rsid w:val="00D61D97"/>
    <w:rsid w:val="00D62252"/>
    <w:rsid w:val="00D6506D"/>
    <w:rsid w:val="00D65869"/>
    <w:rsid w:val="00D67F6B"/>
    <w:rsid w:val="00D7253F"/>
    <w:rsid w:val="00D7457B"/>
    <w:rsid w:val="00D75E94"/>
    <w:rsid w:val="00D76E8E"/>
    <w:rsid w:val="00D77F17"/>
    <w:rsid w:val="00D806F9"/>
    <w:rsid w:val="00D826B2"/>
    <w:rsid w:val="00D9096E"/>
    <w:rsid w:val="00D924B0"/>
    <w:rsid w:val="00D940F1"/>
    <w:rsid w:val="00D941F3"/>
    <w:rsid w:val="00D970F1"/>
    <w:rsid w:val="00D97D54"/>
    <w:rsid w:val="00DA1521"/>
    <w:rsid w:val="00DA15A2"/>
    <w:rsid w:val="00DA1C46"/>
    <w:rsid w:val="00DA2592"/>
    <w:rsid w:val="00DA344E"/>
    <w:rsid w:val="00DA36B7"/>
    <w:rsid w:val="00DA3BF0"/>
    <w:rsid w:val="00DA4296"/>
    <w:rsid w:val="00DA5A67"/>
    <w:rsid w:val="00DA7838"/>
    <w:rsid w:val="00DB41B5"/>
    <w:rsid w:val="00DB4386"/>
    <w:rsid w:val="00DB4962"/>
    <w:rsid w:val="00DB54D6"/>
    <w:rsid w:val="00DB715E"/>
    <w:rsid w:val="00DC071A"/>
    <w:rsid w:val="00DC12E0"/>
    <w:rsid w:val="00DC5BF0"/>
    <w:rsid w:val="00DC671D"/>
    <w:rsid w:val="00DD1800"/>
    <w:rsid w:val="00DD285A"/>
    <w:rsid w:val="00DD37D2"/>
    <w:rsid w:val="00DD3902"/>
    <w:rsid w:val="00DD55EF"/>
    <w:rsid w:val="00DD5BD5"/>
    <w:rsid w:val="00DD7900"/>
    <w:rsid w:val="00DE0EAE"/>
    <w:rsid w:val="00DE2365"/>
    <w:rsid w:val="00DE45C8"/>
    <w:rsid w:val="00DE6A8D"/>
    <w:rsid w:val="00DE719B"/>
    <w:rsid w:val="00DE7558"/>
    <w:rsid w:val="00DF1081"/>
    <w:rsid w:val="00DF273F"/>
    <w:rsid w:val="00DF2AC9"/>
    <w:rsid w:val="00DF6063"/>
    <w:rsid w:val="00DF6383"/>
    <w:rsid w:val="00DF6AE0"/>
    <w:rsid w:val="00E00986"/>
    <w:rsid w:val="00E05C01"/>
    <w:rsid w:val="00E05E68"/>
    <w:rsid w:val="00E06688"/>
    <w:rsid w:val="00E071DA"/>
    <w:rsid w:val="00E077F0"/>
    <w:rsid w:val="00E1194A"/>
    <w:rsid w:val="00E11B7D"/>
    <w:rsid w:val="00E11F07"/>
    <w:rsid w:val="00E1340A"/>
    <w:rsid w:val="00E136A0"/>
    <w:rsid w:val="00E1446A"/>
    <w:rsid w:val="00E168D9"/>
    <w:rsid w:val="00E2462E"/>
    <w:rsid w:val="00E25C3B"/>
    <w:rsid w:val="00E2707F"/>
    <w:rsid w:val="00E27661"/>
    <w:rsid w:val="00E30325"/>
    <w:rsid w:val="00E30ACC"/>
    <w:rsid w:val="00E30C13"/>
    <w:rsid w:val="00E31DB4"/>
    <w:rsid w:val="00E3223C"/>
    <w:rsid w:val="00E324FB"/>
    <w:rsid w:val="00E3375B"/>
    <w:rsid w:val="00E3578F"/>
    <w:rsid w:val="00E36816"/>
    <w:rsid w:val="00E41A42"/>
    <w:rsid w:val="00E4500F"/>
    <w:rsid w:val="00E46B82"/>
    <w:rsid w:val="00E51829"/>
    <w:rsid w:val="00E54D34"/>
    <w:rsid w:val="00E567F5"/>
    <w:rsid w:val="00E56E95"/>
    <w:rsid w:val="00E57A15"/>
    <w:rsid w:val="00E607BC"/>
    <w:rsid w:val="00E61A3D"/>
    <w:rsid w:val="00E63316"/>
    <w:rsid w:val="00E63574"/>
    <w:rsid w:val="00E71F2D"/>
    <w:rsid w:val="00E71F8A"/>
    <w:rsid w:val="00E73126"/>
    <w:rsid w:val="00E74995"/>
    <w:rsid w:val="00E75BFB"/>
    <w:rsid w:val="00E76841"/>
    <w:rsid w:val="00E76EB7"/>
    <w:rsid w:val="00E770A2"/>
    <w:rsid w:val="00E8164E"/>
    <w:rsid w:val="00E81D58"/>
    <w:rsid w:val="00E8592E"/>
    <w:rsid w:val="00E86469"/>
    <w:rsid w:val="00E86A58"/>
    <w:rsid w:val="00E86C9E"/>
    <w:rsid w:val="00E87C87"/>
    <w:rsid w:val="00E90A65"/>
    <w:rsid w:val="00E915A3"/>
    <w:rsid w:val="00E9198E"/>
    <w:rsid w:val="00E92C08"/>
    <w:rsid w:val="00E93A45"/>
    <w:rsid w:val="00E944CF"/>
    <w:rsid w:val="00E9570A"/>
    <w:rsid w:val="00E96CF3"/>
    <w:rsid w:val="00E9701F"/>
    <w:rsid w:val="00EA0271"/>
    <w:rsid w:val="00EA10F4"/>
    <w:rsid w:val="00EA26A2"/>
    <w:rsid w:val="00EA2736"/>
    <w:rsid w:val="00EA54EC"/>
    <w:rsid w:val="00EA64B1"/>
    <w:rsid w:val="00EA7253"/>
    <w:rsid w:val="00EA7282"/>
    <w:rsid w:val="00EA7AFC"/>
    <w:rsid w:val="00EB1BC2"/>
    <w:rsid w:val="00EB509D"/>
    <w:rsid w:val="00EB5135"/>
    <w:rsid w:val="00EB59A7"/>
    <w:rsid w:val="00EB66E3"/>
    <w:rsid w:val="00EC0DAB"/>
    <w:rsid w:val="00EC0F5D"/>
    <w:rsid w:val="00EC15C1"/>
    <w:rsid w:val="00EC1E8A"/>
    <w:rsid w:val="00EC22EF"/>
    <w:rsid w:val="00EC2CD0"/>
    <w:rsid w:val="00EC375A"/>
    <w:rsid w:val="00EC3AF7"/>
    <w:rsid w:val="00EC51DB"/>
    <w:rsid w:val="00EC61F1"/>
    <w:rsid w:val="00ED0590"/>
    <w:rsid w:val="00ED0876"/>
    <w:rsid w:val="00ED184C"/>
    <w:rsid w:val="00ED4309"/>
    <w:rsid w:val="00ED496D"/>
    <w:rsid w:val="00ED519E"/>
    <w:rsid w:val="00ED5324"/>
    <w:rsid w:val="00ED59A8"/>
    <w:rsid w:val="00ED6A8C"/>
    <w:rsid w:val="00ED71F6"/>
    <w:rsid w:val="00ED7FC0"/>
    <w:rsid w:val="00EE2B7C"/>
    <w:rsid w:val="00EE45FC"/>
    <w:rsid w:val="00EE4BD1"/>
    <w:rsid w:val="00EE4F53"/>
    <w:rsid w:val="00EF02CF"/>
    <w:rsid w:val="00EF1605"/>
    <w:rsid w:val="00EF1F8C"/>
    <w:rsid w:val="00EF30A4"/>
    <w:rsid w:val="00EF388E"/>
    <w:rsid w:val="00EF4E62"/>
    <w:rsid w:val="00EF614C"/>
    <w:rsid w:val="00EF66CD"/>
    <w:rsid w:val="00EF6A95"/>
    <w:rsid w:val="00EF720B"/>
    <w:rsid w:val="00F026C1"/>
    <w:rsid w:val="00F04F9A"/>
    <w:rsid w:val="00F05381"/>
    <w:rsid w:val="00F05F13"/>
    <w:rsid w:val="00F079A6"/>
    <w:rsid w:val="00F12221"/>
    <w:rsid w:val="00F15192"/>
    <w:rsid w:val="00F179AD"/>
    <w:rsid w:val="00F20999"/>
    <w:rsid w:val="00F20A08"/>
    <w:rsid w:val="00F213D4"/>
    <w:rsid w:val="00F23285"/>
    <w:rsid w:val="00F24517"/>
    <w:rsid w:val="00F24524"/>
    <w:rsid w:val="00F27FAE"/>
    <w:rsid w:val="00F30675"/>
    <w:rsid w:val="00F3084A"/>
    <w:rsid w:val="00F31E59"/>
    <w:rsid w:val="00F32669"/>
    <w:rsid w:val="00F33107"/>
    <w:rsid w:val="00F366C0"/>
    <w:rsid w:val="00F36BD8"/>
    <w:rsid w:val="00F36D97"/>
    <w:rsid w:val="00F37784"/>
    <w:rsid w:val="00F40BF0"/>
    <w:rsid w:val="00F435FC"/>
    <w:rsid w:val="00F43CB0"/>
    <w:rsid w:val="00F452B4"/>
    <w:rsid w:val="00F45D51"/>
    <w:rsid w:val="00F46036"/>
    <w:rsid w:val="00F46B6B"/>
    <w:rsid w:val="00F512DC"/>
    <w:rsid w:val="00F51571"/>
    <w:rsid w:val="00F539C6"/>
    <w:rsid w:val="00F53A8B"/>
    <w:rsid w:val="00F53D93"/>
    <w:rsid w:val="00F542F7"/>
    <w:rsid w:val="00F6218B"/>
    <w:rsid w:val="00F6236E"/>
    <w:rsid w:val="00F62F5D"/>
    <w:rsid w:val="00F63317"/>
    <w:rsid w:val="00F6485F"/>
    <w:rsid w:val="00F6642A"/>
    <w:rsid w:val="00F67D90"/>
    <w:rsid w:val="00F723F1"/>
    <w:rsid w:val="00F73B62"/>
    <w:rsid w:val="00F813EE"/>
    <w:rsid w:val="00F8295A"/>
    <w:rsid w:val="00F8432E"/>
    <w:rsid w:val="00F858B9"/>
    <w:rsid w:val="00F86BA0"/>
    <w:rsid w:val="00F91F93"/>
    <w:rsid w:val="00F93B56"/>
    <w:rsid w:val="00FA0DE0"/>
    <w:rsid w:val="00FA0EEB"/>
    <w:rsid w:val="00FA388E"/>
    <w:rsid w:val="00FB38DF"/>
    <w:rsid w:val="00FB3C5E"/>
    <w:rsid w:val="00FB5DA5"/>
    <w:rsid w:val="00FC0FB0"/>
    <w:rsid w:val="00FC246C"/>
    <w:rsid w:val="00FC42C1"/>
    <w:rsid w:val="00FC4897"/>
    <w:rsid w:val="00FD0086"/>
    <w:rsid w:val="00FD36A8"/>
    <w:rsid w:val="00FD387D"/>
    <w:rsid w:val="00FD40DB"/>
    <w:rsid w:val="00FD4B11"/>
    <w:rsid w:val="00FD6812"/>
    <w:rsid w:val="00FD6FD1"/>
    <w:rsid w:val="00FD7923"/>
    <w:rsid w:val="00FD7BC8"/>
    <w:rsid w:val="00FD7DDB"/>
    <w:rsid w:val="00FE13C0"/>
    <w:rsid w:val="00FE6321"/>
    <w:rsid w:val="00FE6810"/>
    <w:rsid w:val="00FE6E32"/>
    <w:rsid w:val="00FE7CB4"/>
    <w:rsid w:val="00FE7FAA"/>
    <w:rsid w:val="00FF053B"/>
    <w:rsid w:val="00FF1017"/>
    <w:rsid w:val="00FF2BED"/>
    <w:rsid w:val="00FF5C3E"/>
    <w:rsid w:val="00FF6416"/>
    <w:rsid w:val="00FF66A3"/>
    <w:rsid w:val="00FF6E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A474C"/>
  <w15:docId w15:val="{7965E003-7B8F-4E2D-BAAC-6E53C3A8F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A77D7"/>
    <w:rPr>
      <w:sz w:val="24"/>
      <w:szCs w:val="24"/>
    </w:rPr>
  </w:style>
  <w:style w:type="paragraph" w:styleId="Heading2">
    <w:name w:val="heading 2"/>
    <w:basedOn w:val="Normal"/>
    <w:next w:val="Normal"/>
    <w:qFormat/>
    <w:pPr>
      <w:keepNext/>
      <w:jc w:val="both"/>
      <w:outlineLvl w:val="1"/>
    </w:pPr>
    <w:rPr>
      <w:szCs w:val="20"/>
    </w:rPr>
  </w:style>
  <w:style w:type="paragraph" w:styleId="Heading3">
    <w:name w:val="heading 3"/>
    <w:basedOn w:val="Normal"/>
    <w:next w:val="Normal"/>
    <w:link w:val="Heading3Char"/>
    <w:qFormat/>
    <w:rsid w:val="0034544B"/>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Cs w:val="20"/>
    </w:rPr>
  </w:style>
  <w:style w:type="paragraph" w:styleId="BodyText2">
    <w:name w:val="Body Text 2"/>
    <w:basedOn w:val="Normal"/>
    <w:link w:val="BodyText2Char"/>
    <w:qFormat/>
    <w:pPr>
      <w:jc w:val="both"/>
    </w:pPr>
    <w:rPr>
      <w:b/>
      <w:bCs/>
      <w:sz w:val="22"/>
      <w:szCs w:val="20"/>
    </w:rPr>
  </w:style>
  <w:style w:type="paragraph" w:styleId="Title">
    <w:name w:val="Title"/>
    <w:basedOn w:val="Normal"/>
    <w:qFormat/>
    <w:pPr>
      <w:jc w:val="center"/>
    </w:pPr>
    <w:rPr>
      <w: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sz w:val="22"/>
    </w:rPr>
  </w:style>
  <w:style w:type="character" w:styleId="PageNumber">
    <w:name w:val="page number"/>
    <w:basedOn w:val="DefaultParagraphFont"/>
  </w:style>
  <w:style w:type="paragraph" w:styleId="ListContinue">
    <w:name w:val="List Continue"/>
    <w:basedOn w:val="Normal"/>
    <w:rsid w:val="00E2462E"/>
    <w:pPr>
      <w:spacing w:after="220"/>
      <w:jc w:val="both"/>
    </w:pPr>
    <w:rPr>
      <w:sz w:val="22"/>
      <w:szCs w:val="20"/>
    </w:rPr>
  </w:style>
  <w:style w:type="character" w:styleId="Hyperlink">
    <w:name w:val="Hyperlink"/>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rsid w:val="00984FA6"/>
    <w:pPr>
      <w:numPr>
        <w:ilvl w:val="3"/>
        <w:numId w:val="1"/>
      </w:numPr>
    </w:pPr>
    <w:rPr>
      <w:sz w:val="20"/>
      <w:szCs w:val="20"/>
    </w:rPr>
  </w:style>
  <w:style w:type="character" w:styleId="Strong">
    <w:name w:val="Strong"/>
    <w:qFormat/>
    <w:rsid w:val="008758B4"/>
    <w:rPr>
      <w:b/>
      <w:bCs/>
    </w:rPr>
  </w:style>
  <w:style w:type="paragraph" w:styleId="FootnoteText">
    <w:name w:val="footnote text"/>
    <w:basedOn w:val="Normal"/>
    <w:link w:val="FootnoteTextChar"/>
    <w:rsid w:val="00184144"/>
    <w:pPr>
      <w:spacing w:after="220"/>
    </w:pPr>
    <w:rPr>
      <w:sz w:val="20"/>
      <w:szCs w:val="20"/>
    </w:rPr>
  </w:style>
  <w:style w:type="character" w:styleId="FootnoteReference">
    <w:name w:val="footnote reference"/>
    <w:rsid w:val="00184144"/>
    <w:rPr>
      <w:vertAlign w:val="superscript"/>
    </w:rPr>
  </w:style>
  <w:style w:type="paragraph" w:styleId="ListNumber3">
    <w:name w:val="List Number 3"/>
    <w:basedOn w:val="Normal"/>
    <w:rsid w:val="0034544B"/>
    <w:pPr>
      <w:numPr>
        <w:numId w:val="2"/>
      </w:numPr>
    </w:pPr>
  </w:style>
  <w:style w:type="paragraph" w:styleId="ListBullet2">
    <w:name w:val="List Bullet 2"/>
    <w:basedOn w:val="Normal"/>
    <w:autoRedefine/>
    <w:rsid w:val="0034544B"/>
    <w:pPr>
      <w:numPr>
        <w:numId w:val="3"/>
      </w:numPr>
      <w:spacing w:after="220"/>
      <w:jc w:val="both"/>
    </w:pPr>
    <w:rPr>
      <w:i/>
      <w:color w:val="000000"/>
      <w:sz w:val="22"/>
      <w:szCs w:val="20"/>
    </w:rPr>
  </w:style>
  <w:style w:type="paragraph" w:styleId="ListNumber">
    <w:name w:val="List Number"/>
    <w:basedOn w:val="Normal"/>
    <w:rsid w:val="00452842"/>
    <w:pPr>
      <w:numPr>
        <w:numId w:val="4"/>
      </w:numPr>
    </w:pPr>
  </w:style>
  <w:style w:type="paragraph" w:customStyle="1" w:styleId="Default">
    <w:name w:val="Default"/>
    <w:rsid w:val="004E2BB9"/>
    <w:p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paragraph" w:styleId="BalloonText">
    <w:name w:val="Balloon Text"/>
    <w:basedOn w:val="Normal"/>
    <w:link w:val="BalloonTextChar"/>
    <w:semiHidden/>
    <w:unhideWhenUsed/>
    <w:rsid w:val="00901844"/>
    <w:rPr>
      <w:rFonts w:ascii="Segoe UI" w:hAnsi="Segoe UI" w:cs="Segoe UI"/>
      <w:sz w:val="18"/>
      <w:szCs w:val="18"/>
    </w:rPr>
  </w:style>
  <w:style w:type="character" w:customStyle="1" w:styleId="BalloonTextChar">
    <w:name w:val="Balloon Text Char"/>
    <w:basedOn w:val="DefaultParagraphFont"/>
    <w:link w:val="BalloonText"/>
    <w:semiHidden/>
    <w:rsid w:val="00901844"/>
    <w:rPr>
      <w:rFonts w:ascii="Segoe UI" w:hAnsi="Segoe UI" w:cs="Segoe UI"/>
      <w:sz w:val="18"/>
      <w:szCs w:val="18"/>
    </w:rPr>
  </w:style>
  <w:style w:type="character" w:customStyle="1" w:styleId="FootnoteTextChar">
    <w:name w:val="Footnote Text Char"/>
    <w:basedOn w:val="DefaultParagraphFont"/>
    <w:link w:val="FootnoteText"/>
    <w:rsid w:val="00CB45A8"/>
  </w:style>
  <w:style w:type="paragraph" w:styleId="Revision">
    <w:name w:val="Revision"/>
    <w:hidden/>
    <w:uiPriority w:val="99"/>
    <w:semiHidden/>
    <w:rsid w:val="00023329"/>
    <w:rPr>
      <w:sz w:val="24"/>
      <w:szCs w:val="24"/>
    </w:rPr>
  </w:style>
  <w:style w:type="character" w:styleId="CommentReference">
    <w:name w:val="annotation reference"/>
    <w:basedOn w:val="DefaultParagraphFont"/>
    <w:semiHidden/>
    <w:unhideWhenUsed/>
    <w:rsid w:val="00771A8B"/>
    <w:rPr>
      <w:sz w:val="16"/>
      <w:szCs w:val="16"/>
    </w:rPr>
  </w:style>
  <w:style w:type="paragraph" w:styleId="CommentText">
    <w:name w:val="annotation text"/>
    <w:basedOn w:val="Normal"/>
    <w:link w:val="CommentTextChar"/>
    <w:unhideWhenUsed/>
    <w:rsid w:val="00771A8B"/>
    <w:rPr>
      <w:sz w:val="20"/>
      <w:szCs w:val="20"/>
    </w:rPr>
  </w:style>
  <w:style w:type="character" w:customStyle="1" w:styleId="CommentTextChar">
    <w:name w:val="Comment Text Char"/>
    <w:basedOn w:val="DefaultParagraphFont"/>
    <w:link w:val="CommentText"/>
    <w:rsid w:val="00771A8B"/>
  </w:style>
  <w:style w:type="paragraph" w:styleId="CommentSubject">
    <w:name w:val="annotation subject"/>
    <w:basedOn w:val="CommentText"/>
    <w:next w:val="CommentText"/>
    <w:link w:val="CommentSubjectChar"/>
    <w:semiHidden/>
    <w:unhideWhenUsed/>
    <w:rsid w:val="00771A8B"/>
    <w:rPr>
      <w:b/>
      <w:bCs/>
    </w:rPr>
  </w:style>
  <w:style w:type="character" w:customStyle="1" w:styleId="CommentSubjectChar">
    <w:name w:val="Comment Subject Char"/>
    <w:basedOn w:val="CommentTextChar"/>
    <w:link w:val="CommentSubject"/>
    <w:semiHidden/>
    <w:rsid w:val="00771A8B"/>
    <w:rPr>
      <w:b/>
      <w:bCs/>
    </w:rPr>
  </w:style>
  <w:style w:type="paragraph" w:styleId="ListParagraph">
    <w:name w:val="List Paragraph"/>
    <w:basedOn w:val="Normal"/>
    <w:uiPriority w:val="34"/>
    <w:qFormat/>
    <w:rsid w:val="00361B4D"/>
    <w:pPr>
      <w:ind w:left="720"/>
      <w:contextualSpacing/>
    </w:pPr>
  </w:style>
  <w:style w:type="table" w:styleId="TableGrid">
    <w:name w:val="Table Grid"/>
    <w:basedOn w:val="TableNormal"/>
    <w:uiPriority w:val="39"/>
    <w:rsid w:val="005225C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Continued">
    <w:name w:val="List Continued"/>
    <w:basedOn w:val="Normal"/>
    <w:qFormat/>
    <w:rsid w:val="003B0119"/>
    <w:pPr>
      <w:numPr>
        <w:numId w:val="6"/>
      </w:numPr>
      <w:spacing w:after="220"/>
      <w:jc w:val="both"/>
    </w:pPr>
    <w:rPr>
      <w:rFonts w:ascii="Times" w:hAnsi="Times"/>
      <w:sz w:val="22"/>
      <w:szCs w:val="20"/>
    </w:rPr>
  </w:style>
  <w:style w:type="character" w:styleId="Mention">
    <w:name w:val="Mention"/>
    <w:basedOn w:val="DefaultParagraphFont"/>
    <w:uiPriority w:val="99"/>
    <w:unhideWhenUsed/>
    <w:rsid w:val="00374261"/>
    <w:rPr>
      <w:color w:val="2B579A"/>
      <w:shd w:val="clear" w:color="auto" w:fill="E1DFDD"/>
    </w:rPr>
  </w:style>
  <w:style w:type="character" w:customStyle="1" w:styleId="Heading3Char">
    <w:name w:val="Heading 3 Char"/>
    <w:basedOn w:val="DefaultParagraphFont"/>
    <w:link w:val="Heading3"/>
    <w:rsid w:val="00E9570A"/>
    <w:rPr>
      <w:rFonts w:ascii="Arial" w:hAnsi="Arial" w:cs="Arial"/>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5864318">
      <w:bodyDiv w:val="1"/>
      <w:marLeft w:val="0"/>
      <w:marRight w:val="0"/>
      <w:marTop w:val="0"/>
      <w:marBottom w:val="0"/>
      <w:divBdr>
        <w:top w:val="none" w:sz="0" w:space="0" w:color="auto"/>
        <w:left w:val="none" w:sz="0" w:space="0" w:color="auto"/>
        <w:bottom w:val="none" w:sz="0" w:space="0" w:color="auto"/>
        <w:right w:val="none" w:sz="0" w:space="0" w:color="auto"/>
      </w:divBdr>
    </w:div>
    <w:div w:id="786391965">
      <w:bodyDiv w:val="1"/>
      <w:marLeft w:val="0"/>
      <w:marRight w:val="0"/>
      <w:marTop w:val="0"/>
      <w:marBottom w:val="0"/>
      <w:divBdr>
        <w:top w:val="none" w:sz="0" w:space="0" w:color="auto"/>
        <w:left w:val="none" w:sz="0" w:space="0" w:color="auto"/>
        <w:bottom w:val="none" w:sz="0" w:space="0" w:color="auto"/>
        <w:right w:val="none" w:sz="0" w:space="0" w:color="auto"/>
      </w:divBdr>
    </w:div>
    <w:div w:id="944774261">
      <w:bodyDiv w:val="1"/>
      <w:marLeft w:val="0"/>
      <w:marRight w:val="0"/>
      <w:marTop w:val="0"/>
      <w:marBottom w:val="0"/>
      <w:divBdr>
        <w:top w:val="none" w:sz="0" w:space="0" w:color="auto"/>
        <w:left w:val="none" w:sz="0" w:space="0" w:color="auto"/>
        <w:bottom w:val="none" w:sz="0" w:space="0" w:color="auto"/>
        <w:right w:val="none" w:sz="0" w:space="0" w:color="auto"/>
      </w:divBdr>
    </w:div>
    <w:div w:id="996762618">
      <w:bodyDiv w:val="1"/>
      <w:marLeft w:val="0"/>
      <w:marRight w:val="0"/>
      <w:marTop w:val="0"/>
      <w:marBottom w:val="0"/>
      <w:divBdr>
        <w:top w:val="none" w:sz="0" w:space="0" w:color="auto"/>
        <w:left w:val="none" w:sz="0" w:space="0" w:color="auto"/>
        <w:bottom w:val="none" w:sz="0" w:space="0" w:color="auto"/>
        <w:right w:val="none" w:sz="0" w:space="0" w:color="auto"/>
      </w:divBdr>
    </w:div>
    <w:div w:id="2006131426">
      <w:bodyDiv w:val="1"/>
      <w:marLeft w:val="0"/>
      <w:marRight w:val="0"/>
      <w:marTop w:val="0"/>
      <w:marBottom w:val="0"/>
      <w:divBdr>
        <w:top w:val="none" w:sz="0" w:space="0" w:color="auto"/>
        <w:left w:val="none" w:sz="0" w:space="0" w:color="auto"/>
        <w:bottom w:val="none" w:sz="0" w:space="0" w:color="auto"/>
        <w:right w:val="none" w:sz="0" w:space="0" w:color="auto"/>
      </w:divBdr>
    </w:div>
    <w:div w:id="2020891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91f85cc8dc4a47803c08097b7e297636">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bf389c20472442bd1cd255c3f3e66553"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Pending 2nd Review"/>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c9e15a3-223f-4584-afb1-1dbe0b3878fa" xsi:nil="true"/>
    <lcf76f155ced4ddcb4097134ff3c332f xmlns="dbd46520-c392-41b5-9f68-fe7486eefad7">
      <Terms xmlns="http://schemas.microsoft.com/office/infopath/2007/PartnerControls"/>
    </lcf76f155ced4ddcb4097134ff3c332f>
    <ProgressStatus xmlns="dbd46520-c392-41b5-9f68-fe7486eefad7">Ready for Review</ProgressStatu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0E49C4-B8CB-4065-BF44-620D2914F5BE}">
  <ds:schemaRefs>
    <ds:schemaRef ds:uri="http://schemas.openxmlformats.org/officeDocument/2006/bibliography"/>
  </ds:schemaRefs>
</ds:datastoreItem>
</file>

<file path=customXml/itemProps2.xml><?xml version="1.0" encoding="utf-8"?>
<ds:datastoreItem xmlns:ds="http://schemas.openxmlformats.org/officeDocument/2006/customXml" ds:itemID="{B15D793E-9633-4A08-9D91-E5467BEFD7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809BC9-4822-4B33-9BF6-DA1F2471D72A}">
  <ds:schemaRefs>
    <ds:schemaRef ds:uri="http://schemas.microsoft.com/office/2006/metadata/properties"/>
    <ds:schemaRef ds:uri="http://schemas.microsoft.com/office/infopath/2007/PartnerControls"/>
    <ds:schemaRef ds:uri="3c9e15a3-223f-4584-afb1-1dbe0b3878fa"/>
    <ds:schemaRef ds:uri="dbd46520-c392-41b5-9f68-fe7486eefad7"/>
  </ds:schemaRefs>
</ds:datastoreItem>
</file>

<file path=customXml/itemProps4.xml><?xml version="1.0" encoding="utf-8"?>
<ds:datastoreItem xmlns:ds="http://schemas.openxmlformats.org/officeDocument/2006/customXml" ds:itemID="{64CDB0F9-A858-4571-9E99-EB66A22DE3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4067</TotalTime>
  <Pages>5</Pages>
  <Words>2649</Words>
  <Characters>15103</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Statutory Accounting Principles Working Group</vt:lpstr>
    </vt:vector>
  </TitlesOfParts>
  <Company>NAIC</Company>
  <LinksUpToDate>false</LinksUpToDate>
  <CharactersWithSpaces>17717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dc:description/>
  <cp:lastModifiedBy>Oden, Wil</cp:lastModifiedBy>
  <cp:revision>604</cp:revision>
  <cp:lastPrinted>2024-11-21T17:02:00Z</cp:lastPrinted>
  <dcterms:created xsi:type="dcterms:W3CDTF">2024-02-06T19:19:00Z</dcterms:created>
  <dcterms:modified xsi:type="dcterms:W3CDTF">2025-07-28T14:19:00Z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y fmtid="{D5CDD505-2E9C-101B-9397-08002B2CF9AE}" pid="4" name="ProgressStatus">
    <vt:lpwstr>Complete</vt:lpwstr>
  </property>
  <property fmtid="{D5CDD505-2E9C-101B-9397-08002B2CF9AE}" pid="5" name="Test">
    <vt:filetime>2023-08-13T05:00:00Z</vt:filetime>
  </property>
</Properties>
</file>